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4A74F" w14:textId="525BA70D" w:rsidR="00FB65A0" w:rsidRDefault="00066DB1">
      <w:pPr>
        <w:spacing w:after="101" w:line="259" w:lineRule="auto"/>
        <w:ind w:left="0" w:right="58" w:firstLine="0"/>
        <w:jc w:val="right"/>
      </w:pPr>
      <w:bookmarkStart w:id="0" w:name="_GoBack"/>
      <w:bookmarkEnd w:id="0"/>
      <w:r>
        <w:t xml:space="preserve">Techninės specifikacijos </w:t>
      </w:r>
      <w:r w:rsidR="00EA217E">
        <w:t>Priedas Nr. 1</w:t>
      </w:r>
      <w:r w:rsidR="00EA217E">
        <w:rPr>
          <w:b/>
        </w:rPr>
        <w:t xml:space="preserve"> </w:t>
      </w:r>
    </w:p>
    <w:p w14:paraId="44833C38" w14:textId="77777777" w:rsidR="00FB65A0" w:rsidRDefault="00EA217E" w:rsidP="006852EA">
      <w:pPr>
        <w:spacing w:after="135" w:line="259" w:lineRule="auto"/>
        <w:ind w:left="0" w:firstLine="0"/>
      </w:pPr>
      <w:r>
        <w:rPr>
          <w:b/>
        </w:rPr>
        <w:t xml:space="preserve"> </w:t>
      </w:r>
    </w:p>
    <w:p w14:paraId="79AA04DC" w14:textId="77777777" w:rsidR="00FB65A0" w:rsidRDefault="00EA217E">
      <w:pPr>
        <w:spacing w:after="103" w:line="259" w:lineRule="auto"/>
        <w:ind w:right="62"/>
        <w:jc w:val="center"/>
      </w:pPr>
      <w:r>
        <w:rPr>
          <w:b/>
        </w:rPr>
        <w:t xml:space="preserve">PASLAUGŲ TECHNOLOGINIS APRAŠAS </w:t>
      </w:r>
    </w:p>
    <w:p w14:paraId="0A8967EF" w14:textId="77777777" w:rsidR="00FB65A0" w:rsidRDefault="00EA217E">
      <w:pPr>
        <w:spacing w:after="103" w:line="259" w:lineRule="auto"/>
        <w:ind w:left="0" w:firstLine="0"/>
        <w:jc w:val="center"/>
      </w:pPr>
      <w:r>
        <w:rPr>
          <w:b/>
        </w:rPr>
        <w:t xml:space="preserve"> </w:t>
      </w:r>
    </w:p>
    <w:p w14:paraId="5464E09D" w14:textId="77777777" w:rsidR="00FB65A0" w:rsidRDefault="00EA217E">
      <w:pPr>
        <w:spacing w:after="103" w:line="259" w:lineRule="auto"/>
        <w:ind w:right="60"/>
        <w:jc w:val="center"/>
      </w:pPr>
      <w:r>
        <w:rPr>
          <w:b/>
        </w:rPr>
        <w:t xml:space="preserve">I SKYRIUS </w:t>
      </w:r>
    </w:p>
    <w:p w14:paraId="3D09C7FE" w14:textId="77777777" w:rsidR="00FB65A0" w:rsidRDefault="00EA217E">
      <w:pPr>
        <w:spacing w:after="143" w:line="259" w:lineRule="auto"/>
        <w:ind w:left="0" w:firstLine="0"/>
        <w:jc w:val="center"/>
      </w:pPr>
      <w:r>
        <w:rPr>
          <w:b/>
        </w:rPr>
        <w:t xml:space="preserve"> </w:t>
      </w:r>
    </w:p>
    <w:p w14:paraId="3B4A36C3" w14:textId="77777777" w:rsidR="00FB65A0" w:rsidRDefault="00EA217E">
      <w:pPr>
        <w:pStyle w:val="Heading1"/>
        <w:tabs>
          <w:tab w:val="center" w:pos="3229"/>
          <w:tab w:val="center" w:pos="5173"/>
        </w:tabs>
        <w:ind w:left="0" w:right="0" w:firstLine="0"/>
        <w:jc w:val="left"/>
      </w:pPr>
      <w:r>
        <w:rPr>
          <w:rFonts w:ascii="Calibri" w:eastAsia="Calibri" w:hAnsi="Calibri" w:cs="Calibri"/>
          <w:b w:val="0"/>
          <w:sz w:val="22"/>
        </w:rPr>
        <w:tab/>
      </w:r>
      <w:r>
        <w:rPr>
          <w:sz w:val="22"/>
        </w:rPr>
        <w:t xml:space="preserve">1. </w:t>
      </w:r>
      <w:r>
        <w:rPr>
          <w:sz w:val="22"/>
        </w:rPr>
        <w:tab/>
      </w:r>
      <w:r>
        <w:t xml:space="preserve">BENDROSIOS NUOSTATOS </w:t>
      </w:r>
    </w:p>
    <w:p w14:paraId="2923A85D" w14:textId="77777777" w:rsidR="00FB65A0" w:rsidRDefault="00EA217E">
      <w:pPr>
        <w:spacing w:after="133" w:line="259" w:lineRule="auto"/>
        <w:ind w:left="0" w:firstLine="0"/>
        <w:jc w:val="left"/>
      </w:pPr>
      <w:r>
        <w:rPr>
          <w:b/>
        </w:rPr>
        <w:t xml:space="preserve"> </w:t>
      </w:r>
    </w:p>
    <w:p w14:paraId="57FEC33D" w14:textId="77777777" w:rsidR="00FB65A0" w:rsidRDefault="00EA217E">
      <w:pPr>
        <w:tabs>
          <w:tab w:val="center" w:pos="1901"/>
        </w:tabs>
        <w:spacing w:after="0" w:line="259" w:lineRule="auto"/>
        <w:ind w:left="-15" w:firstLine="0"/>
        <w:jc w:val="left"/>
      </w:pPr>
      <w:r>
        <w:t xml:space="preserve">1.1 </w:t>
      </w:r>
      <w:r>
        <w:tab/>
      </w:r>
      <w:r>
        <w:rPr>
          <w:b/>
        </w:rPr>
        <w:t xml:space="preserve">    Svarbiausios sąvokos: </w:t>
      </w:r>
    </w:p>
    <w:p w14:paraId="6394D1A0" w14:textId="77777777" w:rsidR="00FB65A0" w:rsidRDefault="00EA217E">
      <w:pPr>
        <w:spacing w:after="0" w:line="259" w:lineRule="auto"/>
        <w:ind w:left="0" w:firstLine="0"/>
        <w:jc w:val="left"/>
      </w:pPr>
      <w:r>
        <w:rPr>
          <w:b/>
        </w:rPr>
        <w:t xml:space="preserve"> </w:t>
      </w:r>
    </w:p>
    <w:tbl>
      <w:tblPr>
        <w:tblStyle w:val="TableGrid"/>
        <w:tblW w:w="9784" w:type="dxa"/>
        <w:tblInd w:w="5" w:type="dxa"/>
        <w:tblCellMar>
          <w:top w:w="45" w:type="dxa"/>
          <w:left w:w="108" w:type="dxa"/>
          <w:right w:w="55" w:type="dxa"/>
        </w:tblCellMar>
        <w:tblLook w:val="04A0" w:firstRow="1" w:lastRow="0" w:firstColumn="1" w:lastColumn="0" w:noHBand="0" w:noVBand="1"/>
      </w:tblPr>
      <w:tblGrid>
        <w:gridCol w:w="1632"/>
        <w:gridCol w:w="8152"/>
      </w:tblGrid>
      <w:tr w:rsidR="00FB65A0" w14:paraId="09134B7B" w14:textId="77777777">
        <w:trPr>
          <w:trHeight w:val="939"/>
        </w:trPr>
        <w:tc>
          <w:tcPr>
            <w:tcW w:w="1632" w:type="dxa"/>
            <w:tcBorders>
              <w:top w:val="single" w:sz="4" w:space="0" w:color="000000"/>
              <w:left w:val="single" w:sz="4" w:space="0" w:color="000000"/>
              <w:bottom w:val="single" w:sz="4" w:space="0" w:color="000000"/>
              <w:right w:val="single" w:sz="4" w:space="0" w:color="000000"/>
            </w:tcBorders>
          </w:tcPr>
          <w:p w14:paraId="5F3AD87D" w14:textId="77777777" w:rsidR="00FB65A0" w:rsidRDefault="00EA217E">
            <w:pPr>
              <w:spacing w:after="0" w:line="259" w:lineRule="auto"/>
              <w:ind w:left="0" w:firstLine="0"/>
              <w:jc w:val="left"/>
            </w:pPr>
            <w:r>
              <w:t xml:space="preserve">Užsakovas, Bendrovė </w:t>
            </w:r>
          </w:p>
        </w:tc>
        <w:tc>
          <w:tcPr>
            <w:tcW w:w="8152" w:type="dxa"/>
            <w:tcBorders>
              <w:top w:val="single" w:sz="4" w:space="0" w:color="000000"/>
              <w:left w:val="single" w:sz="4" w:space="0" w:color="000000"/>
              <w:bottom w:val="single" w:sz="4" w:space="0" w:color="000000"/>
              <w:right w:val="single" w:sz="4" w:space="0" w:color="000000"/>
            </w:tcBorders>
            <w:vAlign w:val="center"/>
          </w:tcPr>
          <w:p w14:paraId="6F902CCB" w14:textId="77777777" w:rsidR="00FB65A0" w:rsidRDefault="00EA217E">
            <w:pPr>
              <w:spacing w:after="0" w:line="259" w:lineRule="auto"/>
              <w:ind w:left="0" w:right="63" w:firstLine="0"/>
            </w:pPr>
            <w:r>
              <w:t xml:space="preserve">AB „Energijos skirstymo operatorius“, pagal Lietuvos Respublikos įstatymus teisėtai įregistruota ir veikianti akcinė bendrovė, įmonės kodas 302577612, buveinė registruota adresu Aguonų g. 24 Vilnius 03212, Lietuva. </w:t>
            </w:r>
          </w:p>
        </w:tc>
      </w:tr>
      <w:tr w:rsidR="00FB65A0" w14:paraId="446B9112" w14:textId="77777777">
        <w:trPr>
          <w:trHeight w:val="710"/>
        </w:trPr>
        <w:tc>
          <w:tcPr>
            <w:tcW w:w="1632" w:type="dxa"/>
            <w:tcBorders>
              <w:top w:val="single" w:sz="4" w:space="0" w:color="000000"/>
              <w:left w:val="single" w:sz="4" w:space="0" w:color="000000"/>
              <w:bottom w:val="single" w:sz="4" w:space="0" w:color="000000"/>
              <w:right w:val="single" w:sz="4" w:space="0" w:color="000000"/>
            </w:tcBorders>
            <w:vAlign w:val="center"/>
          </w:tcPr>
          <w:p w14:paraId="4443582B" w14:textId="77777777" w:rsidR="00FB65A0" w:rsidRDefault="00EA217E">
            <w:pPr>
              <w:spacing w:after="16" w:line="259" w:lineRule="auto"/>
              <w:ind w:left="0" w:firstLine="0"/>
              <w:jc w:val="left"/>
            </w:pPr>
            <w:r>
              <w:t xml:space="preserve">Paslaugų </w:t>
            </w:r>
          </w:p>
          <w:p w14:paraId="669A4315" w14:textId="77777777" w:rsidR="00FB65A0" w:rsidRDefault="00EA217E">
            <w:pPr>
              <w:spacing w:after="0" w:line="259" w:lineRule="auto"/>
              <w:ind w:left="0" w:firstLine="0"/>
              <w:jc w:val="left"/>
            </w:pPr>
            <w:r>
              <w:t xml:space="preserve">teikėjas </w:t>
            </w:r>
          </w:p>
        </w:tc>
        <w:tc>
          <w:tcPr>
            <w:tcW w:w="8152" w:type="dxa"/>
            <w:tcBorders>
              <w:top w:val="single" w:sz="4" w:space="0" w:color="000000"/>
              <w:left w:val="single" w:sz="4" w:space="0" w:color="000000"/>
              <w:bottom w:val="single" w:sz="4" w:space="0" w:color="000000"/>
              <w:right w:val="single" w:sz="4" w:space="0" w:color="000000"/>
            </w:tcBorders>
            <w:vAlign w:val="center"/>
          </w:tcPr>
          <w:p w14:paraId="470C7830" w14:textId="77777777" w:rsidR="00FB65A0" w:rsidRDefault="00EA217E">
            <w:pPr>
              <w:spacing w:after="0" w:line="259" w:lineRule="auto"/>
              <w:ind w:left="0" w:firstLine="0"/>
            </w:pPr>
            <w:r>
              <w:t xml:space="preserve">Tiekėjas ar Tiekėjų grupė, teikianti AB „Energijos skirstymo operatorius“ </w:t>
            </w:r>
            <w:r w:rsidR="008B3D80">
              <w:t>Klient</w:t>
            </w:r>
            <w:r>
              <w:t xml:space="preserve">ams įrengtų elektros ir dujų apskaitos prietaisų rodmenų nurašymo paslaugą. </w:t>
            </w:r>
          </w:p>
        </w:tc>
      </w:tr>
      <w:tr w:rsidR="00FB65A0" w14:paraId="349F7DBD" w14:textId="77777777">
        <w:trPr>
          <w:trHeight w:val="1169"/>
        </w:trPr>
        <w:tc>
          <w:tcPr>
            <w:tcW w:w="1632" w:type="dxa"/>
            <w:tcBorders>
              <w:top w:val="single" w:sz="4" w:space="0" w:color="000000"/>
              <w:left w:val="single" w:sz="4" w:space="0" w:color="000000"/>
              <w:bottom w:val="single" w:sz="4" w:space="0" w:color="000000"/>
              <w:right w:val="single" w:sz="4" w:space="0" w:color="000000"/>
            </w:tcBorders>
          </w:tcPr>
          <w:p w14:paraId="6DA92BE3" w14:textId="77777777" w:rsidR="00FB65A0" w:rsidRDefault="00EA217E">
            <w:pPr>
              <w:spacing w:after="103" w:line="259" w:lineRule="auto"/>
              <w:ind w:left="0" w:firstLine="0"/>
              <w:jc w:val="left"/>
            </w:pPr>
            <w:r>
              <w:t xml:space="preserve">Darbuotojas </w:t>
            </w:r>
          </w:p>
          <w:p w14:paraId="0E05A731" w14:textId="77777777" w:rsidR="00FB65A0" w:rsidRDefault="00EA217E">
            <w:pPr>
              <w:spacing w:after="0" w:line="259" w:lineRule="auto"/>
              <w:ind w:left="0" w:firstLine="0"/>
              <w:jc w:val="left"/>
            </w:pPr>
            <w:r>
              <w:t xml:space="preserve"> </w:t>
            </w:r>
          </w:p>
        </w:tc>
        <w:tc>
          <w:tcPr>
            <w:tcW w:w="8152" w:type="dxa"/>
            <w:tcBorders>
              <w:top w:val="single" w:sz="4" w:space="0" w:color="000000"/>
              <w:left w:val="single" w:sz="4" w:space="0" w:color="000000"/>
              <w:bottom w:val="single" w:sz="4" w:space="0" w:color="000000"/>
              <w:right w:val="single" w:sz="4" w:space="0" w:color="000000"/>
            </w:tcBorders>
            <w:vAlign w:val="center"/>
          </w:tcPr>
          <w:p w14:paraId="09EBC2DE" w14:textId="2990971F" w:rsidR="00FB65A0" w:rsidRDefault="00EA217E">
            <w:pPr>
              <w:spacing w:after="0" w:line="259" w:lineRule="auto"/>
              <w:ind w:left="0" w:right="60" w:firstLine="0"/>
            </w:pPr>
            <w:r>
              <w:t>Paslaugos teikėjo darbuotojas, teisės aktų nustatyta tvarka pasitikrinęs sveikatą</w:t>
            </w:r>
            <w:r w:rsidR="003A70FB">
              <w:t xml:space="preserve"> </w:t>
            </w:r>
            <w:r>
              <w:t xml:space="preserve">ir atliekantis elektros ir dujų apskaitos prietaisų rodmenų nurašymo darbus. </w:t>
            </w:r>
          </w:p>
        </w:tc>
      </w:tr>
      <w:tr w:rsidR="00FB65A0" w14:paraId="34729F47" w14:textId="77777777">
        <w:trPr>
          <w:trHeight w:val="2211"/>
        </w:trPr>
        <w:tc>
          <w:tcPr>
            <w:tcW w:w="1632" w:type="dxa"/>
            <w:tcBorders>
              <w:top w:val="single" w:sz="4" w:space="0" w:color="000000"/>
              <w:left w:val="single" w:sz="4" w:space="0" w:color="000000"/>
              <w:bottom w:val="single" w:sz="4" w:space="0" w:color="000000"/>
              <w:right w:val="single" w:sz="4" w:space="0" w:color="000000"/>
            </w:tcBorders>
          </w:tcPr>
          <w:p w14:paraId="65A79340" w14:textId="77777777" w:rsidR="00FB65A0" w:rsidRDefault="008B3D80">
            <w:pPr>
              <w:spacing w:after="101" w:line="259" w:lineRule="auto"/>
              <w:ind w:left="0" w:firstLine="0"/>
              <w:jc w:val="left"/>
            </w:pPr>
            <w:r>
              <w:t>Klient</w:t>
            </w:r>
            <w:r w:rsidR="00EA217E">
              <w:t xml:space="preserve">as </w:t>
            </w:r>
          </w:p>
          <w:p w14:paraId="68C8E50D" w14:textId="77777777" w:rsidR="00FB65A0" w:rsidRDefault="00EA217E">
            <w:pPr>
              <w:spacing w:after="0" w:line="259" w:lineRule="auto"/>
              <w:ind w:left="0" w:firstLine="0"/>
              <w:jc w:val="left"/>
            </w:pPr>
            <w:r>
              <w:t xml:space="preserve"> </w:t>
            </w:r>
          </w:p>
        </w:tc>
        <w:tc>
          <w:tcPr>
            <w:tcW w:w="8152" w:type="dxa"/>
            <w:tcBorders>
              <w:top w:val="single" w:sz="4" w:space="0" w:color="000000"/>
              <w:left w:val="single" w:sz="4" w:space="0" w:color="000000"/>
              <w:bottom w:val="single" w:sz="4" w:space="0" w:color="000000"/>
              <w:right w:val="single" w:sz="4" w:space="0" w:color="000000"/>
            </w:tcBorders>
            <w:vAlign w:val="center"/>
          </w:tcPr>
          <w:p w14:paraId="7E0805A7" w14:textId="6367C9B1" w:rsidR="00FB65A0" w:rsidRDefault="00EA217E">
            <w:pPr>
              <w:spacing w:after="98" w:line="264" w:lineRule="auto"/>
              <w:ind w:left="0" w:right="53" w:firstLine="0"/>
            </w:pPr>
            <w:r>
              <w:t>Fizinis ar juridinis asmuo, kurio įrenginiai yra prijungti prie perdavimo arba</w:t>
            </w:r>
            <w:r w:rsidR="00127C65">
              <w:t xml:space="preserve"> AB „Energijos skirstymo operatorius“</w:t>
            </w:r>
            <w:r>
              <w:t xml:space="preserve"> skirstomųjų tinklų ar tiesioginės linijos ir kuris </w:t>
            </w:r>
            <w:r w:rsidR="00127C65">
              <w:t xml:space="preserve">naudoja </w:t>
            </w:r>
            <w:r>
              <w:t>elektros energiją vartojimo tikslams</w:t>
            </w:r>
            <w:r w:rsidR="00127C65">
              <w:t xml:space="preserve">. </w:t>
            </w:r>
            <w:r>
              <w:t>Šiame Apraše vartojama sąvoka „</w:t>
            </w:r>
            <w:r w:rsidR="008B3D80">
              <w:t>Klient</w:t>
            </w:r>
            <w:r>
              <w:t xml:space="preserve">as“ atitinka teisės aktuose vartojamą sąvoką „vartotojas“.  </w:t>
            </w:r>
          </w:p>
          <w:p w14:paraId="14CDC105" w14:textId="77777777" w:rsidR="00FB65A0" w:rsidRDefault="00EA217E">
            <w:pPr>
              <w:spacing w:after="0" w:line="259" w:lineRule="auto"/>
              <w:ind w:left="0" w:right="63" w:firstLine="0"/>
            </w:pPr>
            <w:r>
              <w:t>Fizinis asmuo, perkantis gamtines dujas asmeninėms, šeimos ar namų ūkio reikmėms, nesusijusioms su ūkine komercine ar profesine veikla ir kurio dujų sistema prijungta prie AB „Energijos skirstymo operatorius“ gamtinių dujų skirstymo sistemos. Šiame Apraše vartojama sąvoka „</w:t>
            </w:r>
            <w:r w:rsidR="008B3D80">
              <w:t>Klient</w:t>
            </w:r>
            <w:r>
              <w:t xml:space="preserve">as" atitinka teisės aktuose vartojamą sąvoką „vartotojas". </w:t>
            </w:r>
          </w:p>
        </w:tc>
      </w:tr>
      <w:tr w:rsidR="00FB65A0" w14:paraId="62944D9E" w14:textId="77777777">
        <w:trPr>
          <w:trHeight w:val="941"/>
        </w:trPr>
        <w:tc>
          <w:tcPr>
            <w:tcW w:w="1632" w:type="dxa"/>
            <w:tcBorders>
              <w:top w:val="single" w:sz="4" w:space="0" w:color="000000"/>
              <w:left w:val="single" w:sz="4" w:space="0" w:color="000000"/>
              <w:bottom w:val="single" w:sz="4" w:space="0" w:color="000000"/>
              <w:right w:val="single" w:sz="4" w:space="0" w:color="000000"/>
            </w:tcBorders>
          </w:tcPr>
          <w:p w14:paraId="2C55450E" w14:textId="77777777" w:rsidR="00FB65A0" w:rsidRDefault="00EA217E">
            <w:pPr>
              <w:spacing w:after="0" w:line="259" w:lineRule="auto"/>
              <w:ind w:left="0" w:firstLine="0"/>
              <w:jc w:val="left"/>
            </w:pPr>
            <w:r>
              <w:t xml:space="preserve">Sutartis </w:t>
            </w:r>
          </w:p>
        </w:tc>
        <w:tc>
          <w:tcPr>
            <w:tcW w:w="8152" w:type="dxa"/>
            <w:tcBorders>
              <w:top w:val="single" w:sz="4" w:space="0" w:color="000000"/>
              <w:left w:val="single" w:sz="4" w:space="0" w:color="000000"/>
              <w:bottom w:val="single" w:sz="4" w:space="0" w:color="000000"/>
              <w:right w:val="single" w:sz="4" w:space="0" w:color="000000"/>
            </w:tcBorders>
            <w:vAlign w:val="center"/>
          </w:tcPr>
          <w:p w14:paraId="5E46F0E4" w14:textId="77777777" w:rsidR="00FB65A0" w:rsidRDefault="00EA217E">
            <w:pPr>
              <w:spacing w:after="0" w:line="259" w:lineRule="auto"/>
              <w:ind w:left="0" w:right="55" w:firstLine="0"/>
            </w:pPr>
            <w:r>
              <w:t xml:space="preserve">Tarp laimėjusio Paslaugų teikėjo ir Užsakovo sudaroma AB „Energijos skirstymo operatorius“ </w:t>
            </w:r>
            <w:r w:rsidR="008B3D80">
              <w:t>Klient</w:t>
            </w:r>
            <w:r>
              <w:t xml:space="preserve">ų elektros energijos apskaitos prietaisų ir gamtinių dujų apskaitos prietaisų rodmenų nurašymo paslaugos teikimo sutartis. </w:t>
            </w:r>
          </w:p>
        </w:tc>
      </w:tr>
      <w:tr w:rsidR="00FB65A0" w14:paraId="436D2E9C" w14:textId="77777777" w:rsidTr="003D2C89">
        <w:trPr>
          <w:trHeight w:val="1409"/>
        </w:trPr>
        <w:tc>
          <w:tcPr>
            <w:tcW w:w="1632" w:type="dxa"/>
            <w:tcBorders>
              <w:top w:val="single" w:sz="4" w:space="0" w:color="000000"/>
              <w:left w:val="single" w:sz="4" w:space="0" w:color="000000"/>
              <w:bottom w:val="single" w:sz="4" w:space="0" w:color="000000"/>
              <w:right w:val="single" w:sz="4" w:space="0" w:color="000000"/>
            </w:tcBorders>
          </w:tcPr>
          <w:p w14:paraId="6E728ABA" w14:textId="77777777" w:rsidR="00FB65A0" w:rsidRDefault="00EA217E">
            <w:pPr>
              <w:spacing w:after="0" w:line="259" w:lineRule="auto"/>
              <w:ind w:left="0" w:firstLine="0"/>
              <w:jc w:val="left"/>
            </w:pPr>
            <w:r>
              <w:t xml:space="preserve">Elektros apskaitos schemos elementai </w:t>
            </w:r>
          </w:p>
        </w:tc>
        <w:tc>
          <w:tcPr>
            <w:tcW w:w="8152" w:type="dxa"/>
            <w:tcBorders>
              <w:top w:val="single" w:sz="4" w:space="0" w:color="000000"/>
              <w:left w:val="single" w:sz="4" w:space="0" w:color="000000"/>
              <w:bottom w:val="single" w:sz="4" w:space="0" w:color="000000"/>
              <w:right w:val="single" w:sz="4" w:space="0" w:color="000000"/>
            </w:tcBorders>
          </w:tcPr>
          <w:p w14:paraId="3B40E3BA" w14:textId="77777777" w:rsidR="00FB65A0" w:rsidRDefault="00EA217E">
            <w:pPr>
              <w:spacing w:after="0" w:line="259" w:lineRule="auto"/>
              <w:ind w:left="0" w:right="54" w:firstLine="0"/>
            </w:pPr>
            <w:r>
              <w:t xml:space="preserve">Elektros apskaitos prietaisų prijungimo schemose naudojami elektros apskaitai būtini pagalbiniai įrenginiai ir įtaisai (srovės ir įtampos matavimo transformatoriai, bandymo gnybtinai (ištraukiami arba kištukiniai bandymo blokai, bandymo gnybtinai su šliaužikliais ar pan.), elektros grandinėse įrengti komutaciniai aparatai, sujungimo ir prijungimo gnybtynai bei visi juos jungiantys laidininkai, signalinės relės ar pan.). </w:t>
            </w:r>
          </w:p>
        </w:tc>
      </w:tr>
      <w:tr w:rsidR="00FB65A0" w14:paraId="157EE291" w14:textId="77777777">
        <w:trPr>
          <w:trHeight w:val="831"/>
        </w:trPr>
        <w:tc>
          <w:tcPr>
            <w:tcW w:w="1632" w:type="dxa"/>
            <w:tcBorders>
              <w:top w:val="single" w:sz="4" w:space="0" w:color="000000"/>
              <w:left w:val="single" w:sz="4" w:space="0" w:color="000000"/>
              <w:bottom w:val="single" w:sz="4" w:space="0" w:color="000000"/>
              <w:right w:val="single" w:sz="4" w:space="0" w:color="000000"/>
            </w:tcBorders>
          </w:tcPr>
          <w:p w14:paraId="4EA200EB" w14:textId="77777777" w:rsidR="00FB65A0" w:rsidRDefault="00EA217E">
            <w:pPr>
              <w:spacing w:after="0" w:line="259" w:lineRule="auto"/>
              <w:ind w:left="0" w:firstLine="0"/>
              <w:jc w:val="left"/>
            </w:pPr>
            <w:r>
              <w:t xml:space="preserve">Skaitiklis </w:t>
            </w:r>
          </w:p>
        </w:tc>
        <w:tc>
          <w:tcPr>
            <w:tcW w:w="8152" w:type="dxa"/>
            <w:tcBorders>
              <w:top w:val="single" w:sz="4" w:space="0" w:color="000000"/>
              <w:left w:val="single" w:sz="4" w:space="0" w:color="000000"/>
              <w:bottom w:val="single" w:sz="4" w:space="0" w:color="000000"/>
              <w:right w:val="single" w:sz="4" w:space="0" w:color="000000"/>
            </w:tcBorders>
            <w:vAlign w:val="center"/>
          </w:tcPr>
          <w:p w14:paraId="380A26F1" w14:textId="77777777" w:rsidR="00FB65A0" w:rsidRDefault="00EA217E">
            <w:pPr>
              <w:spacing w:after="139" w:line="259" w:lineRule="auto"/>
              <w:ind w:left="0" w:firstLine="0"/>
              <w:jc w:val="left"/>
            </w:pPr>
            <w:r>
              <w:t xml:space="preserve">Elektros energijos apskaitos prietaisas, fiksuojantis suvartotos elektros energijos kiekį. </w:t>
            </w:r>
          </w:p>
          <w:p w14:paraId="7884B0C8" w14:textId="77777777" w:rsidR="00FB65A0" w:rsidRDefault="00EA217E">
            <w:pPr>
              <w:spacing w:after="0" w:line="259" w:lineRule="auto"/>
              <w:ind w:left="0" w:firstLine="0"/>
              <w:jc w:val="left"/>
            </w:pPr>
            <w:r>
              <w:t xml:space="preserve">Dujų apskaitos prietaisas, fiksuojantis suvartotų gamtinių dujų kiekį. </w:t>
            </w:r>
          </w:p>
        </w:tc>
      </w:tr>
      <w:tr w:rsidR="00FB65A0" w14:paraId="7E23C0C0" w14:textId="77777777" w:rsidTr="00133557">
        <w:trPr>
          <w:trHeight w:val="1169"/>
        </w:trPr>
        <w:tc>
          <w:tcPr>
            <w:tcW w:w="1632" w:type="dxa"/>
            <w:tcBorders>
              <w:top w:val="single" w:sz="4" w:space="0" w:color="000000"/>
              <w:left w:val="single" w:sz="4" w:space="0" w:color="000000"/>
              <w:bottom w:val="single" w:sz="4" w:space="0" w:color="000000"/>
              <w:right w:val="single" w:sz="4" w:space="0" w:color="000000"/>
            </w:tcBorders>
          </w:tcPr>
          <w:p w14:paraId="3FC69C88" w14:textId="77777777" w:rsidR="00FB65A0" w:rsidRDefault="00EA217E">
            <w:pPr>
              <w:spacing w:after="0" w:line="259" w:lineRule="auto"/>
              <w:ind w:left="0" w:firstLine="0"/>
              <w:jc w:val="left"/>
            </w:pPr>
            <w:r>
              <w:t xml:space="preserve">Elektros įrenginys </w:t>
            </w:r>
          </w:p>
        </w:tc>
        <w:tc>
          <w:tcPr>
            <w:tcW w:w="8152" w:type="dxa"/>
            <w:tcBorders>
              <w:top w:val="single" w:sz="4" w:space="0" w:color="000000"/>
              <w:left w:val="single" w:sz="4" w:space="0" w:color="000000"/>
              <w:bottom w:val="single" w:sz="4" w:space="0" w:color="000000"/>
              <w:right w:val="single" w:sz="4" w:space="0" w:color="000000"/>
            </w:tcBorders>
            <w:vAlign w:val="center"/>
          </w:tcPr>
          <w:p w14:paraId="416FEEAA" w14:textId="307D88FC" w:rsidR="00FB65A0" w:rsidRDefault="00EA217E">
            <w:pPr>
              <w:spacing w:after="0" w:line="259" w:lineRule="auto"/>
              <w:ind w:left="0" w:right="58" w:firstLine="0"/>
            </w:pPr>
            <w:r>
              <w:t>Elektros tinklo (grandinės) elementas, keičiantis, reguliuojantis, matuojantis, kontroliuojantis, elektrinius ir neelektrinius įvairių procesų, mašinų ir mechanizmų parametrus, taip pat gaminantis, perduodantis, skirstantis, keičiantis arba naudojantis elektros energij</w:t>
            </w:r>
            <w:r w:rsidR="003047CE">
              <w:t>ą</w:t>
            </w:r>
            <w:r>
              <w:t xml:space="preserve">. </w:t>
            </w:r>
          </w:p>
        </w:tc>
      </w:tr>
      <w:tr w:rsidR="00FB65A0" w14:paraId="124DBBAA" w14:textId="77777777" w:rsidTr="00133557">
        <w:trPr>
          <w:trHeight w:val="941"/>
        </w:trPr>
        <w:tc>
          <w:tcPr>
            <w:tcW w:w="1632" w:type="dxa"/>
            <w:tcBorders>
              <w:top w:val="single" w:sz="4" w:space="0" w:color="000000"/>
              <w:left w:val="single" w:sz="4" w:space="0" w:color="000000"/>
              <w:right w:val="single" w:sz="4" w:space="0" w:color="000000"/>
            </w:tcBorders>
            <w:vAlign w:val="center"/>
          </w:tcPr>
          <w:p w14:paraId="3CA69384" w14:textId="77777777" w:rsidR="00FB65A0" w:rsidRDefault="00EA217E">
            <w:pPr>
              <w:spacing w:after="0" w:line="259" w:lineRule="auto"/>
              <w:ind w:left="0" w:right="7" w:firstLine="0"/>
              <w:jc w:val="left"/>
            </w:pPr>
            <w:r>
              <w:lastRenderedPageBreak/>
              <w:t xml:space="preserve">Elektros įrenginių patalpa </w:t>
            </w:r>
          </w:p>
        </w:tc>
        <w:tc>
          <w:tcPr>
            <w:tcW w:w="8152" w:type="dxa"/>
            <w:tcBorders>
              <w:top w:val="single" w:sz="4" w:space="0" w:color="000000"/>
              <w:left w:val="single" w:sz="4" w:space="0" w:color="000000"/>
              <w:right w:val="single" w:sz="4" w:space="0" w:color="000000"/>
            </w:tcBorders>
            <w:vAlign w:val="center"/>
          </w:tcPr>
          <w:p w14:paraId="5D75FBE7" w14:textId="77777777" w:rsidR="00FB65A0" w:rsidRDefault="00EA217E">
            <w:pPr>
              <w:spacing w:after="0" w:line="259" w:lineRule="auto"/>
              <w:ind w:left="0" w:right="55" w:firstLine="0"/>
            </w:pPr>
            <w:r>
              <w:t xml:space="preserve">Patalpa, kurioje </w:t>
            </w:r>
            <w:r w:rsidRPr="00133557">
              <w:t>sumontuoti veikiantys elektros įrenginiai ir į kurią be priežiūros leidžiama įeiti tik tuos elektros įrenginius prižiūrinčiam elektrotechnikos darbuotojui. Patalpa žymima ženklu „ATSARGIAI, ELEKTROS SMŪGIO PAVOJUS</w:t>
            </w:r>
            <w:r>
              <w:t xml:space="preserve">“. Kitiems asmenims į šią patalpą </w:t>
            </w:r>
          </w:p>
        </w:tc>
      </w:tr>
      <w:tr w:rsidR="00FB65A0" w14:paraId="7E0A75F5" w14:textId="77777777" w:rsidTr="00133557">
        <w:trPr>
          <w:trHeight w:val="608"/>
        </w:trPr>
        <w:tc>
          <w:tcPr>
            <w:tcW w:w="1632" w:type="dxa"/>
            <w:tcBorders>
              <w:left w:val="single" w:sz="4" w:space="0" w:color="000000"/>
              <w:bottom w:val="single" w:sz="4" w:space="0" w:color="auto"/>
              <w:right w:val="single" w:sz="4" w:space="0" w:color="000000"/>
            </w:tcBorders>
          </w:tcPr>
          <w:p w14:paraId="4B252E11" w14:textId="77777777" w:rsidR="00FB65A0" w:rsidRDefault="00FB65A0">
            <w:pPr>
              <w:spacing w:after="160" w:line="259" w:lineRule="auto"/>
              <w:ind w:left="0" w:firstLine="0"/>
              <w:jc w:val="left"/>
            </w:pPr>
          </w:p>
        </w:tc>
        <w:tc>
          <w:tcPr>
            <w:tcW w:w="8152" w:type="dxa"/>
            <w:tcBorders>
              <w:left w:val="single" w:sz="4" w:space="0" w:color="000000"/>
              <w:bottom w:val="single" w:sz="4" w:space="0" w:color="000000"/>
              <w:right w:val="single" w:sz="4" w:space="0" w:color="000000"/>
            </w:tcBorders>
          </w:tcPr>
          <w:p w14:paraId="6C651CB0" w14:textId="77777777" w:rsidR="00FB65A0" w:rsidRDefault="00EA217E">
            <w:pPr>
              <w:spacing w:after="0" w:line="259" w:lineRule="auto"/>
              <w:ind w:left="0" w:firstLine="0"/>
            </w:pPr>
            <w:r>
              <w:t xml:space="preserve">leidžiama įeiti tik pirmiau minėtam elektrotechnikos darbuotojui leidus arba jam nuolat prižiūrint. </w:t>
            </w:r>
          </w:p>
        </w:tc>
      </w:tr>
      <w:tr w:rsidR="00FB65A0" w14:paraId="5996A61F" w14:textId="77777777" w:rsidTr="00DD7777">
        <w:trPr>
          <w:trHeight w:val="994"/>
        </w:trPr>
        <w:tc>
          <w:tcPr>
            <w:tcW w:w="1632" w:type="dxa"/>
            <w:tcBorders>
              <w:top w:val="single" w:sz="4" w:space="0" w:color="auto"/>
              <w:left w:val="single" w:sz="4" w:space="0" w:color="000000"/>
              <w:bottom w:val="single" w:sz="4" w:space="0" w:color="000000"/>
              <w:right w:val="single" w:sz="4" w:space="0" w:color="000000"/>
            </w:tcBorders>
          </w:tcPr>
          <w:p w14:paraId="725C391A" w14:textId="77777777" w:rsidR="00FB65A0" w:rsidRDefault="00EA217E">
            <w:pPr>
              <w:spacing w:after="0" w:line="259" w:lineRule="auto"/>
              <w:ind w:left="0" w:firstLine="0"/>
              <w:jc w:val="left"/>
            </w:pPr>
            <w:r>
              <w:t xml:space="preserve">Darbų technologinė korta </w:t>
            </w:r>
          </w:p>
        </w:tc>
        <w:tc>
          <w:tcPr>
            <w:tcW w:w="8152" w:type="dxa"/>
            <w:tcBorders>
              <w:top w:val="single" w:sz="4" w:space="0" w:color="000000"/>
              <w:left w:val="single" w:sz="4" w:space="0" w:color="000000"/>
              <w:bottom w:val="single" w:sz="4" w:space="0" w:color="000000"/>
              <w:right w:val="single" w:sz="4" w:space="0" w:color="000000"/>
            </w:tcBorders>
          </w:tcPr>
          <w:p w14:paraId="57079973" w14:textId="77777777" w:rsidR="00FB65A0" w:rsidRDefault="00EA217E">
            <w:pPr>
              <w:spacing w:after="0" w:line="259" w:lineRule="auto"/>
              <w:ind w:left="0" w:firstLine="0"/>
              <w:jc w:val="left"/>
            </w:pPr>
            <w:r>
              <w:t>Skaitiklių rodmenų nurašymo technologinio proceso aprašy</w:t>
            </w:r>
            <w:r w:rsidR="00C2517A">
              <w:t>mas, su keliamais reikalavimais.</w:t>
            </w:r>
          </w:p>
        </w:tc>
      </w:tr>
      <w:tr w:rsidR="00FB65A0" w14:paraId="09630869" w14:textId="77777777">
        <w:trPr>
          <w:trHeight w:val="2441"/>
        </w:trPr>
        <w:tc>
          <w:tcPr>
            <w:tcW w:w="1632" w:type="dxa"/>
            <w:tcBorders>
              <w:top w:val="single" w:sz="4" w:space="0" w:color="000000"/>
              <w:left w:val="single" w:sz="4" w:space="0" w:color="000000"/>
              <w:bottom w:val="single" w:sz="4" w:space="0" w:color="000000"/>
              <w:right w:val="single" w:sz="4" w:space="0" w:color="000000"/>
            </w:tcBorders>
          </w:tcPr>
          <w:p w14:paraId="036FC8D5" w14:textId="77777777" w:rsidR="00FB65A0" w:rsidRDefault="00EA217E">
            <w:pPr>
              <w:spacing w:after="103" w:line="259" w:lineRule="auto"/>
              <w:ind w:left="0" w:firstLine="0"/>
              <w:jc w:val="left"/>
            </w:pPr>
            <w:r>
              <w:t xml:space="preserve">Objektas </w:t>
            </w:r>
          </w:p>
          <w:p w14:paraId="7278577C" w14:textId="77777777" w:rsidR="00FB65A0" w:rsidRDefault="00EA217E">
            <w:pPr>
              <w:spacing w:after="103" w:line="259" w:lineRule="auto"/>
              <w:ind w:left="0" w:firstLine="0"/>
              <w:jc w:val="left"/>
            </w:pPr>
            <w:r>
              <w:t xml:space="preserve"> </w:t>
            </w:r>
          </w:p>
          <w:p w14:paraId="0DC13486" w14:textId="77777777" w:rsidR="00FB65A0" w:rsidRDefault="00EA217E">
            <w:pPr>
              <w:spacing w:after="0" w:line="259" w:lineRule="auto"/>
              <w:ind w:left="0" w:firstLine="0"/>
              <w:jc w:val="left"/>
            </w:pPr>
            <w:r>
              <w:t xml:space="preserve"> </w:t>
            </w:r>
          </w:p>
        </w:tc>
        <w:tc>
          <w:tcPr>
            <w:tcW w:w="8152" w:type="dxa"/>
            <w:tcBorders>
              <w:top w:val="single" w:sz="4" w:space="0" w:color="000000"/>
              <w:left w:val="single" w:sz="4" w:space="0" w:color="000000"/>
              <w:bottom w:val="single" w:sz="4" w:space="0" w:color="000000"/>
              <w:right w:val="single" w:sz="4" w:space="0" w:color="000000"/>
            </w:tcBorders>
            <w:vAlign w:val="center"/>
          </w:tcPr>
          <w:p w14:paraId="4808B18D" w14:textId="4F7C0D04" w:rsidR="00FB65A0" w:rsidRDefault="00EA217E">
            <w:pPr>
              <w:spacing w:after="112" w:line="250" w:lineRule="auto"/>
              <w:ind w:left="0" w:right="58" w:firstLine="0"/>
            </w:pPr>
            <w:r>
              <w:t>Statinys, pastatas, patalpa ar kitas objektas (daugiabučio</w:t>
            </w:r>
            <w:r w:rsidR="00CE3B08">
              <w:t xml:space="preserve">, </w:t>
            </w:r>
            <w:r>
              <w:t xml:space="preserve">gyvenamojo namo arba bendrabučio tipo daugiabučio gyvenamojo namo butas, individualus gyvenamasis namas, ūkinis pastatas, vasarnamis, sodo sklypas, garažas, įmonių ir organizacijų gamybinės patalpos ir pan.), kuriame naudojama elektros energija. Objekto leistinoji naudoti galia negali būti didesnė nei 50 kW. </w:t>
            </w:r>
          </w:p>
          <w:p w14:paraId="109042E5" w14:textId="77777777" w:rsidR="00FB65A0" w:rsidRDefault="00EA217E">
            <w:pPr>
              <w:spacing w:after="0" w:line="259" w:lineRule="auto"/>
              <w:ind w:left="0" w:right="59" w:firstLine="0"/>
            </w:pPr>
            <w:r>
              <w:t xml:space="preserve">Statinys, pastatas, patalpa ar kitas objektas (daugiabučio gyvenamojo namo arba bendrabučio tipo daugiabučio gyvenamojo namo butas, individualus gyvenamasis namas, ūkinis pastatas, vasarnamis, sodo sklypas, garažas, įmonių ir organizacijų gamybinės patalpos ir pan.), kuriame yra įrengti dujiniai prietaisai ir naudojamos gamtinės dujos. </w:t>
            </w:r>
          </w:p>
        </w:tc>
      </w:tr>
    </w:tbl>
    <w:p w14:paraId="374666FB" w14:textId="77777777" w:rsidR="00FB65A0" w:rsidRDefault="00EA217E">
      <w:pPr>
        <w:spacing w:after="22" w:line="259" w:lineRule="auto"/>
        <w:ind w:left="0" w:firstLine="0"/>
        <w:jc w:val="left"/>
      </w:pPr>
      <w:r>
        <w:rPr>
          <w:b/>
        </w:rPr>
        <w:t xml:space="preserve"> </w:t>
      </w:r>
    </w:p>
    <w:p w14:paraId="22E985ED" w14:textId="77777777" w:rsidR="00FB65A0" w:rsidRDefault="00EA217E" w:rsidP="003D2C89">
      <w:pPr>
        <w:spacing w:after="0"/>
        <w:ind w:left="-5" w:right="52"/>
      </w:pPr>
      <w:r>
        <w:t xml:space="preserve">1.2. Paslaugų teikėjo darbuotojai skaitiklių rodmenų nurašymo paslaugas privalės vykdyti vadovaudamiesi šiame priede išdėstytomis nuostatomis ir kitomis su Paslaugų teikėju sudarytoje sutartyje nurodytomis sąlygomis. Paslaugų teikėjas yra atsakingas už savo darbuotojų  supažindinimą  su  paslaugų  teikimo  sąlygomis.   Paslaugų  teikėjui  (jo darbuotojams) nesilaikant minėtų sąlygų, Užsakovas taikys Paslaugų teikėjui sutartyje nustatytą atsakomybę už sutartinių įsipareigojimų nevykdymą ar netinkamą vykdymą. </w:t>
      </w:r>
    </w:p>
    <w:p w14:paraId="73C3874C" w14:textId="4719B0E8" w:rsidR="00FB65A0" w:rsidRDefault="00EA217E" w:rsidP="003D2C89">
      <w:pPr>
        <w:spacing w:after="0"/>
        <w:ind w:left="-5" w:right="52"/>
      </w:pPr>
      <w:bookmarkStart w:id="1" w:name="_Hlk22214336"/>
      <w:r>
        <w:t>1.3. Darbuotojai privalo būti instruktuoti</w:t>
      </w:r>
      <w:r w:rsidR="009A74CA">
        <w:t>, pagal</w:t>
      </w:r>
      <w:r>
        <w:t xml:space="preserve"> Paslaugos teikėjo parengt</w:t>
      </w:r>
      <w:r w:rsidR="009A74CA">
        <w:t>ą</w:t>
      </w:r>
      <w:r>
        <w:t xml:space="preserve"> ir patvirtint</w:t>
      </w:r>
      <w:r w:rsidR="009A74CA">
        <w:t>ą ir</w:t>
      </w:r>
      <w:r>
        <w:t xml:space="preserve"> su Užsakovu suderint</w:t>
      </w:r>
      <w:r w:rsidR="009A74CA">
        <w:t>ą</w:t>
      </w:r>
      <w:r>
        <w:t xml:space="preserve"> „Darbuotojo saugos ir sveikatos instrukcija atliekant elektros ir dujų apskaitos prietaisų rodmenų nurašymo darbus“</w:t>
      </w:r>
      <w:r w:rsidR="00A8537F">
        <w:t>,</w:t>
      </w:r>
      <w:r w:rsidR="009A74CA">
        <w:t xml:space="preserve"> ne vėliau kaip per </w:t>
      </w:r>
      <w:r w:rsidR="009A74CA">
        <w:rPr>
          <w:lang w:val="en-US"/>
        </w:rPr>
        <w:t>5</w:t>
      </w:r>
      <w:r w:rsidR="009A74CA">
        <w:t xml:space="preserve"> darbo dienas nuo Sutarties įsigaliojimo</w:t>
      </w:r>
      <w:r>
        <w:t xml:space="preserve">. </w:t>
      </w:r>
      <w:del w:id="2" w:author="Greta Jatulionytė" w:date="2019-10-18T11:42:00Z">
        <w:r w:rsidDel="009A74CA">
          <w:delText xml:space="preserve"> </w:delText>
        </w:r>
      </w:del>
    </w:p>
    <w:bookmarkEnd w:id="1"/>
    <w:p w14:paraId="2F2A6346" w14:textId="697165BC" w:rsidR="00FB65A0" w:rsidRDefault="00EA217E" w:rsidP="003D2C89">
      <w:pPr>
        <w:spacing w:after="0"/>
        <w:ind w:left="-5" w:right="52"/>
      </w:pPr>
      <w:r>
        <w:t xml:space="preserve">1.4. Skaitiklių rodmenų nurašymo darbai atliekami vadovaujantis Paslaugų teikėjo parengta ir su Užsakovu suderinta technologine korta bei apskaitos prietaiso rodmenų nurašymo procesu (Priedas Nr. </w:t>
      </w:r>
      <w:r w:rsidR="00846316">
        <w:t>2</w:t>
      </w:r>
      <w:r>
        <w:t xml:space="preserve">, Priedas Nr. </w:t>
      </w:r>
    </w:p>
    <w:p w14:paraId="082F473B" w14:textId="3E58D602" w:rsidR="00400625" w:rsidRDefault="00846316" w:rsidP="003D2C89">
      <w:pPr>
        <w:spacing w:after="0" w:line="371" w:lineRule="auto"/>
        <w:ind w:left="-5" w:right="52"/>
      </w:pPr>
      <w:r>
        <w:t>3</w:t>
      </w:r>
      <w:r w:rsidR="00EA217E">
        <w:t xml:space="preserve">) </w:t>
      </w:r>
    </w:p>
    <w:p w14:paraId="18CC4AE6" w14:textId="13011356" w:rsidR="00FB65A0" w:rsidRPr="00B73DA8" w:rsidRDefault="00EA217E" w:rsidP="003D2C89">
      <w:pPr>
        <w:spacing w:after="0" w:line="276" w:lineRule="auto"/>
        <w:ind w:left="-5" w:right="52"/>
        <w:rPr>
          <w:strike/>
        </w:rPr>
      </w:pPr>
      <w:bookmarkStart w:id="3" w:name="_Hlk22214707"/>
      <w:r>
        <w:t xml:space="preserve">1.5. </w:t>
      </w:r>
      <w:bookmarkStart w:id="4" w:name="_Hlk22113560"/>
      <w:bookmarkStart w:id="5" w:name="_Hlk22214510"/>
      <w:r>
        <w:t>Darbuotojui, atliekančiam skaitiklių rodmenų nurašymo darbus, turi būti ne mažiau kaip 18 metų. Darbuotojas turi būti teisės aktų nustatyta tvarka pasitikrinęs sveikatą</w:t>
      </w:r>
      <w:r w:rsidR="00B73DA8">
        <w:t>.</w:t>
      </w:r>
      <w:r>
        <w:t xml:space="preserve"> </w:t>
      </w:r>
      <w:r w:rsidRPr="00B73DA8">
        <w:rPr>
          <w:strike/>
        </w:rPr>
        <w:t xml:space="preserve"> </w:t>
      </w:r>
      <w:bookmarkEnd w:id="4"/>
    </w:p>
    <w:bookmarkEnd w:id="3"/>
    <w:bookmarkEnd w:id="5"/>
    <w:p w14:paraId="70621053" w14:textId="2B4F9493" w:rsidR="00FB65A0" w:rsidRDefault="00EA217E" w:rsidP="003D2C89">
      <w:pPr>
        <w:spacing w:after="0"/>
        <w:ind w:left="-5" w:right="52"/>
      </w:pPr>
      <w:r>
        <w:t xml:space="preserve">1.6. Skaitiklių rodmenų nurašymo metu įvykus nelaimingam atsitikimui su darbuotoju, Paslaugų teikėjas nedelsiant privalės informuoti Užsakovą apie įvykusį nelaimingą įvykį. Nelaimingą atsitikimą tirs ir </w:t>
      </w:r>
      <w:r w:rsidR="00052482">
        <w:t>atsakomy</w:t>
      </w:r>
      <w:r w:rsidR="0013728D">
        <w:t>b</w:t>
      </w:r>
      <w:r w:rsidR="00052482">
        <w:t>ę už</w:t>
      </w:r>
      <w:r w:rsidR="0013728D">
        <w:t xml:space="preserve">  jį prisiims</w:t>
      </w:r>
      <w:r>
        <w:t xml:space="preserve"> Paslaugų teikėjas. Į nelaimingo atsitikimo tyrimo komisiją Paslaugų teikėjas privalo pakviesti Užsakovo atstovą. </w:t>
      </w:r>
    </w:p>
    <w:p w14:paraId="7D1937E2" w14:textId="77777777" w:rsidR="00FB65A0" w:rsidRDefault="00EA217E" w:rsidP="003D2C89">
      <w:pPr>
        <w:spacing w:after="0" w:line="317" w:lineRule="auto"/>
        <w:ind w:left="-5" w:right="52"/>
      </w:pPr>
      <w:r>
        <w:t xml:space="preserve">1.7. Paslauga teikiama visiems elektros energijos vartotojams, kurių apskaitos prietaisai suparametruoti vienos arba dviejų laiko zonų tarifais, bei objekto leistinoji naudoti galia yra mažesnė nei 50 kW, taip pat fiziniams gamtinių dujų vartotojams. </w:t>
      </w:r>
    </w:p>
    <w:p w14:paraId="4B81E37E" w14:textId="77777777" w:rsidR="00FB65A0" w:rsidRDefault="00EA217E" w:rsidP="003D2C89">
      <w:pPr>
        <w:spacing w:after="0" w:line="336" w:lineRule="auto"/>
        <w:ind w:left="-5" w:right="52"/>
      </w:pPr>
      <w:r>
        <w:t xml:space="preserve">1.8. Visos informavimo priemonės, skirtos </w:t>
      </w:r>
      <w:r w:rsidR="008B3D80">
        <w:t>Klient</w:t>
      </w:r>
      <w:r>
        <w:t xml:space="preserve">ams informuoti apie atliekamus skaitiklių rodmenų nurašymo darbus, bei pranešimų turinys prieš naudojimą privalo būti suderinti ir patvirtinti Užsakovo. </w:t>
      </w:r>
    </w:p>
    <w:p w14:paraId="5101457E" w14:textId="77777777" w:rsidR="00FB65A0" w:rsidRDefault="00EA217E" w:rsidP="003D2C89">
      <w:pPr>
        <w:spacing w:after="0"/>
        <w:ind w:left="-5" w:right="52"/>
      </w:pPr>
      <w:r>
        <w:t xml:space="preserve">1.9. Paslaugų teikėjas skaitiklių rodmenų nurašymo paslaugas teikia naudodamasis savais resursais (raktai nuo AS užraktų, ryšio ir mobilūs duomenų išsaugojimo prietaisai, transporto priemonės ir pan.) Visų planuojamų skaitiklių rodmenų nurašymo darbų paskirstymą tarp Paslaugos teikėjo darbuotojų atlieka Paslaugos teikėjas. </w:t>
      </w:r>
    </w:p>
    <w:p w14:paraId="38D3E21E" w14:textId="77777777" w:rsidR="00FB65A0" w:rsidRDefault="00EA217E" w:rsidP="003D2C89">
      <w:pPr>
        <w:spacing w:after="0"/>
        <w:ind w:left="-5" w:right="52"/>
      </w:pPr>
      <w:r>
        <w:t xml:space="preserve">1.10. Paslaugos teikėjas pats organizuoja patekimą į </w:t>
      </w:r>
      <w:r w:rsidR="008B3D80">
        <w:t>Klient</w:t>
      </w:r>
      <w:r>
        <w:t xml:space="preserve">o patalpas, objektus, kuriuose yra įrengtas skaitiklis. </w:t>
      </w:r>
    </w:p>
    <w:p w14:paraId="33966F97" w14:textId="77777777" w:rsidR="00FB65A0" w:rsidRDefault="00EA217E" w:rsidP="003D2C89">
      <w:pPr>
        <w:spacing w:after="0"/>
        <w:ind w:left="-5" w:right="52"/>
      </w:pPr>
      <w:r>
        <w:t xml:space="preserve">1.11. Darbuotojai, įeinantys į elektrotechnines patalpas, pažymėtas „Atsargiai, elektros smūgio pavojus“, privalo dėvėti apsauginį šalmą, jeigu toks reikalavimas yra numatytas Lietuvos Respublikos teisės aktuose. </w:t>
      </w:r>
    </w:p>
    <w:p w14:paraId="2D43D3C4" w14:textId="77777777" w:rsidR="00FB65A0" w:rsidRDefault="00EA217E" w:rsidP="003D2C89">
      <w:pPr>
        <w:spacing w:after="0" w:line="338" w:lineRule="auto"/>
        <w:ind w:left="-5" w:right="52"/>
      </w:pPr>
      <w:r>
        <w:t xml:space="preserve">1.12. Darbuotojai, atliekantys skaitiklių rodmenų nurašymo darbus, su savimi privalo turėti Užsakovo patvirtintą paslaugų teikėjo darbuotojo pažymėjimą. </w:t>
      </w:r>
    </w:p>
    <w:p w14:paraId="1E1FCCDD" w14:textId="77777777" w:rsidR="00FB65A0" w:rsidRDefault="00EA217E">
      <w:pPr>
        <w:spacing w:after="54" w:line="259" w:lineRule="auto"/>
        <w:ind w:left="0" w:firstLine="0"/>
        <w:jc w:val="left"/>
      </w:pPr>
      <w:r>
        <w:lastRenderedPageBreak/>
        <w:t xml:space="preserve"> </w:t>
      </w:r>
    </w:p>
    <w:tbl>
      <w:tblPr>
        <w:tblStyle w:val="TableGrid"/>
        <w:tblW w:w="9527" w:type="dxa"/>
        <w:tblInd w:w="5" w:type="dxa"/>
        <w:tblCellMar>
          <w:top w:w="9" w:type="dxa"/>
          <w:left w:w="26" w:type="dxa"/>
          <w:right w:w="31" w:type="dxa"/>
        </w:tblCellMar>
        <w:tblLook w:val="04A0" w:firstRow="1" w:lastRow="0" w:firstColumn="1" w:lastColumn="0" w:noHBand="0" w:noVBand="1"/>
      </w:tblPr>
      <w:tblGrid>
        <w:gridCol w:w="809"/>
        <w:gridCol w:w="8718"/>
      </w:tblGrid>
      <w:tr w:rsidR="00FB65A0" w14:paraId="3495FFE8" w14:textId="77777777">
        <w:trPr>
          <w:trHeight w:val="480"/>
        </w:trPr>
        <w:tc>
          <w:tcPr>
            <w:tcW w:w="809" w:type="dxa"/>
            <w:tcBorders>
              <w:top w:val="single" w:sz="4" w:space="0" w:color="000000"/>
              <w:left w:val="single" w:sz="4" w:space="0" w:color="000000"/>
              <w:bottom w:val="single" w:sz="4" w:space="0" w:color="000000"/>
              <w:right w:val="single" w:sz="4" w:space="0" w:color="000000"/>
            </w:tcBorders>
            <w:vAlign w:val="center"/>
          </w:tcPr>
          <w:p w14:paraId="4502F8C6" w14:textId="77777777" w:rsidR="00FB65A0" w:rsidRDefault="00EA217E">
            <w:pPr>
              <w:spacing w:after="0" w:line="259" w:lineRule="auto"/>
              <w:ind w:left="60" w:firstLine="0"/>
              <w:jc w:val="left"/>
            </w:pPr>
            <w:r>
              <w:rPr>
                <w:b/>
                <w:i/>
              </w:rPr>
              <w:t>Eil. Nr.</w:t>
            </w:r>
            <w:r>
              <w:rPr>
                <w:b/>
              </w:rPr>
              <w:t xml:space="preserve"> </w:t>
            </w:r>
          </w:p>
        </w:tc>
        <w:tc>
          <w:tcPr>
            <w:tcW w:w="8718" w:type="dxa"/>
            <w:tcBorders>
              <w:top w:val="single" w:sz="4" w:space="0" w:color="000000"/>
              <w:left w:val="single" w:sz="4" w:space="0" w:color="000000"/>
              <w:bottom w:val="single" w:sz="4" w:space="0" w:color="000000"/>
              <w:right w:val="single" w:sz="4" w:space="0" w:color="000000"/>
            </w:tcBorders>
            <w:vAlign w:val="center"/>
          </w:tcPr>
          <w:p w14:paraId="1E0EB081" w14:textId="77777777" w:rsidR="00FB65A0" w:rsidRDefault="00EA217E">
            <w:pPr>
              <w:spacing w:after="0" w:line="259" w:lineRule="auto"/>
              <w:ind w:left="4" w:firstLine="0"/>
              <w:jc w:val="center"/>
            </w:pPr>
            <w:r w:rsidRPr="009E6815">
              <w:rPr>
                <w:b/>
                <w:color w:val="000000" w:themeColor="text1"/>
              </w:rPr>
              <w:t xml:space="preserve">1. Veiksmų eiliškumas </w:t>
            </w:r>
          </w:p>
        </w:tc>
      </w:tr>
      <w:tr w:rsidR="00FB65A0" w14:paraId="17EFB1EE" w14:textId="77777777">
        <w:trPr>
          <w:trHeight w:val="476"/>
        </w:trPr>
        <w:tc>
          <w:tcPr>
            <w:tcW w:w="809" w:type="dxa"/>
            <w:tcBorders>
              <w:top w:val="single" w:sz="4" w:space="0" w:color="000000"/>
              <w:left w:val="single" w:sz="4" w:space="0" w:color="000000"/>
              <w:bottom w:val="nil"/>
              <w:right w:val="single" w:sz="4" w:space="0" w:color="000000"/>
            </w:tcBorders>
            <w:vAlign w:val="center"/>
          </w:tcPr>
          <w:p w14:paraId="79874636" w14:textId="77777777" w:rsidR="00FB65A0" w:rsidRDefault="00EA217E">
            <w:pPr>
              <w:spacing w:after="0" w:line="259" w:lineRule="auto"/>
              <w:ind w:left="0" w:firstLine="0"/>
              <w:jc w:val="center"/>
            </w:pPr>
            <w:r>
              <w:t xml:space="preserve">1.1 </w:t>
            </w:r>
          </w:p>
        </w:tc>
        <w:tc>
          <w:tcPr>
            <w:tcW w:w="8718" w:type="dxa"/>
            <w:tcBorders>
              <w:top w:val="single" w:sz="4" w:space="0" w:color="000000"/>
              <w:left w:val="single" w:sz="4" w:space="0" w:color="000000"/>
              <w:bottom w:val="nil"/>
              <w:right w:val="single" w:sz="6" w:space="0" w:color="000000"/>
            </w:tcBorders>
            <w:vAlign w:val="center"/>
          </w:tcPr>
          <w:p w14:paraId="559D8B23" w14:textId="77777777" w:rsidR="00FB65A0" w:rsidRDefault="00EA217E">
            <w:pPr>
              <w:spacing w:after="0" w:line="259" w:lineRule="auto"/>
              <w:ind w:left="2" w:firstLine="0"/>
              <w:jc w:val="left"/>
            </w:pPr>
            <w:r>
              <w:t xml:space="preserve">Atvykęs pas </w:t>
            </w:r>
            <w:r w:rsidR="008B3D80">
              <w:t>Klient</w:t>
            </w:r>
            <w:r>
              <w:t xml:space="preserve">ą Darbuotojas privalo: </w:t>
            </w:r>
          </w:p>
        </w:tc>
      </w:tr>
      <w:tr w:rsidR="00FB65A0" w14:paraId="173A68C0" w14:textId="77777777">
        <w:trPr>
          <w:trHeight w:val="470"/>
        </w:trPr>
        <w:tc>
          <w:tcPr>
            <w:tcW w:w="809" w:type="dxa"/>
            <w:tcBorders>
              <w:top w:val="nil"/>
              <w:left w:val="single" w:sz="4" w:space="0" w:color="000000"/>
              <w:bottom w:val="nil"/>
              <w:right w:val="single" w:sz="4" w:space="0" w:color="000000"/>
            </w:tcBorders>
            <w:vAlign w:val="center"/>
          </w:tcPr>
          <w:p w14:paraId="6189C6BC" w14:textId="77777777" w:rsidR="00FB65A0" w:rsidRDefault="00EA217E">
            <w:pPr>
              <w:spacing w:after="0" w:line="259" w:lineRule="auto"/>
              <w:ind w:left="0" w:firstLine="0"/>
              <w:jc w:val="center"/>
            </w:pPr>
            <w:r>
              <w:t xml:space="preserve">1.2 </w:t>
            </w:r>
          </w:p>
        </w:tc>
        <w:tc>
          <w:tcPr>
            <w:tcW w:w="8718" w:type="dxa"/>
            <w:tcBorders>
              <w:top w:val="nil"/>
              <w:left w:val="single" w:sz="4" w:space="0" w:color="000000"/>
              <w:bottom w:val="nil"/>
              <w:right w:val="single" w:sz="6" w:space="0" w:color="000000"/>
            </w:tcBorders>
            <w:vAlign w:val="center"/>
          </w:tcPr>
          <w:p w14:paraId="7D99FAE0" w14:textId="77777777" w:rsidR="00FB65A0" w:rsidRDefault="00EA217E">
            <w:pPr>
              <w:spacing w:after="0" w:line="259" w:lineRule="auto"/>
              <w:ind w:left="2" w:firstLine="0"/>
              <w:jc w:val="left"/>
            </w:pPr>
            <w:r>
              <w:t xml:space="preserve">Vadovautis II Skyriuje nurodytomis </w:t>
            </w:r>
            <w:r w:rsidR="008B3D80">
              <w:t>Klient</w:t>
            </w:r>
            <w:r>
              <w:t xml:space="preserve">ų aptarnavimo nuostatomis </w:t>
            </w:r>
          </w:p>
        </w:tc>
      </w:tr>
      <w:tr w:rsidR="00FB65A0" w14:paraId="7FB1801C" w14:textId="77777777">
        <w:trPr>
          <w:trHeight w:val="1970"/>
        </w:trPr>
        <w:tc>
          <w:tcPr>
            <w:tcW w:w="809" w:type="dxa"/>
            <w:tcBorders>
              <w:top w:val="nil"/>
              <w:left w:val="single" w:sz="4" w:space="0" w:color="000000"/>
              <w:bottom w:val="nil"/>
              <w:right w:val="single" w:sz="4" w:space="0" w:color="000000"/>
            </w:tcBorders>
          </w:tcPr>
          <w:p w14:paraId="36D14D84" w14:textId="77777777" w:rsidR="00FB65A0" w:rsidRDefault="00EA217E">
            <w:pPr>
              <w:spacing w:after="101" w:line="259" w:lineRule="auto"/>
              <w:ind w:left="0" w:firstLine="0"/>
              <w:jc w:val="center"/>
            </w:pPr>
            <w:r>
              <w:t xml:space="preserve">1.3 </w:t>
            </w:r>
          </w:p>
          <w:p w14:paraId="16978A89" w14:textId="77777777" w:rsidR="00FB65A0" w:rsidRDefault="00EA217E">
            <w:pPr>
              <w:spacing w:after="103" w:line="259" w:lineRule="auto"/>
              <w:ind w:left="58" w:firstLine="0"/>
              <w:jc w:val="center"/>
            </w:pPr>
            <w:r>
              <w:t xml:space="preserve"> </w:t>
            </w:r>
          </w:p>
          <w:p w14:paraId="4EAA6B7B" w14:textId="77777777" w:rsidR="00FB65A0" w:rsidRDefault="00EA217E">
            <w:pPr>
              <w:spacing w:after="103" w:line="259" w:lineRule="auto"/>
              <w:ind w:left="58" w:firstLine="0"/>
              <w:jc w:val="center"/>
            </w:pPr>
            <w:r>
              <w:t xml:space="preserve"> </w:t>
            </w:r>
          </w:p>
          <w:p w14:paraId="7AEA32FC" w14:textId="77777777" w:rsidR="00FB65A0" w:rsidRDefault="00EA217E">
            <w:pPr>
              <w:spacing w:after="0" w:line="259" w:lineRule="auto"/>
              <w:ind w:left="0" w:firstLine="0"/>
              <w:jc w:val="center"/>
            </w:pPr>
            <w:r>
              <w:t xml:space="preserve">1.4 </w:t>
            </w:r>
          </w:p>
        </w:tc>
        <w:tc>
          <w:tcPr>
            <w:tcW w:w="8718" w:type="dxa"/>
            <w:tcBorders>
              <w:top w:val="nil"/>
              <w:left w:val="single" w:sz="4" w:space="0" w:color="000000"/>
              <w:bottom w:val="nil"/>
              <w:right w:val="single" w:sz="6" w:space="0" w:color="000000"/>
            </w:tcBorders>
            <w:vAlign w:val="center"/>
          </w:tcPr>
          <w:p w14:paraId="05B2DD92" w14:textId="77777777" w:rsidR="00FB65A0" w:rsidRDefault="00EA217E">
            <w:pPr>
              <w:spacing w:after="98" w:line="265" w:lineRule="auto"/>
              <w:ind w:left="2" w:right="7" w:firstLine="0"/>
            </w:pPr>
            <w:r>
              <w:t xml:space="preserve">Esant galimybei, vizualiai įvertinti apskaitos skydą, elektros skaitiklį ir nustatyti ar nepažeistos jų plombos, stiklas, gaubtas ir korpusas, ar nėra plyšio tarp elektros skaitiklio ir gaubto ar dangčio, ar skaitiklio diskas sukasi rodyklės kryptimi (elektroniniame skaitiklyje mirksi šviesos diodas), neįstrigęs ir nekliūva diskas </w:t>
            </w:r>
          </w:p>
          <w:p w14:paraId="39EACC6F" w14:textId="77777777" w:rsidR="00FB65A0" w:rsidRDefault="00EA217E">
            <w:pPr>
              <w:spacing w:after="0" w:line="259" w:lineRule="auto"/>
              <w:ind w:left="2" w:right="6" w:firstLine="0"/>
            </w:pPr>
            <w:r>
              <w:t xml:space="preserve">Esant galimybei, vizualiai įvertinti dujų sistemą, dujų skaitiklį ir nustatyti ar nepažeistos skaitiklio montavimo ir metrologinės plombos, stiklas, korpusas, skaitiklis veikia dujiniam prietaisui veikiant mažiausia galia. </w:t>
            </w:r>
          </w:p>
        </w:tc>
      </w:tr>
      <w:tr w:rsidR="00FB65A0" w14:paraId="273AEA49" w14:textId="77777777">
        <w:trPr>
          <w:trHeight w:val="1451"/>
        </w:trPr>
        <w:tc>
          <w:tcPr>
            <w:tcW w:w="809" w:type="dxa"/>
            <w:tcBorders>
              <w:top w:val="nil"/>
              <w:left w:val="single" w:sz="4" w:space="0" w:color="000000"/>
              <w:bottom w:val="nil"/>
              <w:right w:val="single" w:sz="4" w:space="0" w:color="000000"/>
            </w:tcBorders>
          </w:tcPr>
          <w:p w14:paraId="578C9E71" w14:textId="77777777" w:rsidR="00FB65A0" w:rsidRDefault="00EA217E">
            <w:pPr>
              <w:spacing w:after="103" w:line="259" w:lineRule="auto"/>
              <w:ind w:left="0" w:firstLine="0"/>
              <w:jc w:val="center"/>
            </w:pPr>
            <w:r>
              <w:t xml:space="preserve">1.5 </w:t>
            </w:r>
          </w:p>
          <w:p w14:paraId="48A74106" w14:textId="77777777" w:rsidR="00FB65A0" w:rsidRDefault="00EA217E">
            <w:pPr>
              <w:spacing w:after="103" w:line="259" w:lineRule="auto"/>
              <w:ind w:left="58" w:firstLine="0"/>
              <w:jc w:val="center"/>
            </w:pPr>
            <w:r>
              <w:t xml:space="preserve"> </w:t>
            </w:r>
          </w:p>
          <w:p w14:paraId="53765334" w14:textId="77777777" w:rsidR="00FB65A0" w:rsidRDefault="00EA217E">
            <w:pPr>
              <w:spacing w:after="0" w:line="259" w:lineRule="auto"/>
              <w:ind w:left="58" w:firstLine="0"/>
              <w:jc w:val="center"/>
            </w:pPr>
            <w:r>
              <w:t xml:space="preserve"> </w:t>
            </w:r>
          </w:p>
        </w:tc>
        <w:tc>
          <w:tcPr>
            <w:tcW w:w="8718" w:type="dxa"/>
            <w:tcBorders>
              <w:top w:val="nil"/>
              <w:left w:val="single" w:sz="4" w:space="0" w:color="000000"/>
              <w:bottom w:val="nil"/>
              <w:right w:val="single" w:sz="6" w:space="0" w:color="000000"/>
            </w:tcBorders>
          </w:tcPr>
          <w:p w14:paraId="7D62CB6D" w14:textId="77777777" w:rsidR="00FB65A0" w:rsidRDefault="00EA217E">
            <w:pPr>
              <w:spacing w:after="134" w:line="258" w:lineRule="auto"/>
              <w:ind w:left="2" w:firstLine="0"/>
            </w:pPr>
            <w:r>
              <w:t xml:space="preserve">Patikrinti elektros skaitiklio rekvizitus (gamintojo Nr. ir kt.), programuojamojo laikrodžio  rodomą laiką (laikrodžiai programuojami žiemos laiku, laikas nesukinėjamas*), nustatyti ar teisinga skalė įjungta (dieninė ar naktinė) bei </w:t>
            </w:r>
            <w:r>
              <w:rPr>
                <w:b/>
              </w:rPr>
              <w:t>užrašyti skalės(-ių) rodmenis</w:t>
            </w:r>
            <w:r>
              <w:t xml:space="preserve">. </w:t>
            </w:r>
          </w:p>
          <w:p w14:paraId="3A821D33" w14:textId="77777777" w:rsidR="00335AB0" w:rsidRDefault="00EA217E">
            <w:pPr>
              <w:spacing w:after="0" w:line="259" w:lineRule="auto"/>
              <w:ind w:left="2" w:firstLine="0"/>
            </w:pPr>
            <w:r>
              <w:t xml:space="preserve">Patikrinti dujų skaitiklio rekvizitus (gamintojo Nr. ir kt.), bei </w:t>
            </w:r>
            <w:r>
              <w:rPr>
                <w:b/>
              </w:rPr>
              <w:t>užr</w:t>
            </w:r>
            <w:r w:rsidR="001D4AC6">
              <w:rPr>
                <w:b/>
              </w:rPr>
              <w:t>ašyti dujų skaitiklio rodmenis.</w:t>
            </w:r>
            <w:r>
              <w:t xml:space="preserve"> </w:t>
            </w:r>
          </w:p>
          <w:p w14:paraId="1E6537BD" w14:textId="77777777" w:rsidR="00335AB0" w:rsidRDefault="00335AB0">
            <w:pPr>
              <w:spacing w:after="0" w:line="259" w:lineRule="auto"/>
              <w:ind w:left="2" w:firstLine="0"/>
            </w:pPr>
          </w:p>
          <w:p w14:paraId="7BD8B8F0" w14:textId="1ADACD14" w:rsidR="00FB65A0" w:rsidRDefault="00335AB0">
            <w:pPr>
              <w:spacing w:after="0" w:line="259" w:lineRule="auto"/>
              <w:ind w:left="2" w:firstLine="0"/>
              <w:rPr>
                <w:ins w:id="6" w:author="Vilma Polikšienė" w:date="2019-10-17T14:32:00Z"/>
              </w:rPr>
            </w:pPr>
            <w:r>
              <w:t>Nufotografuoti skaitiklį, kad aiškiai matytųsi rekvizitai (gamintojo sk. nr, tipas, rodmuo), jeigu skaitiklis ant atramos/pamato nufotografuoti apskaitos skydą iš išorės ir vidaus.</w:t>
            </w:r>
            <w:r w:rsidR="00EA217E">
              <w:t xml:space="preserve"> </w:t>
            </w:r>
          </w:p>
          <w:p w14:paraId="5223171F" w14:textId="2AFE60EA" w:rsidR="00335AB0" w:rsidRDefault="00335AB0">
            <w:pPr>
              <w:spacing w:after="0" w:line="259" w:lineRule="auto"/>
              <w:ind w:left="2" w:firstLine="0"/>
            </w:pPr>
          </w:p>
        </w:tc>
      </w:tr>
      <w:tr w:rsidR="00FB65A0" w14:paraId="5C248E4F" w14:textId="77777777">
        <w:trPr>
          <w:trHeight w:val="2594"/>
        </w:trPr>
        <w:tc>
          <w:tcPr>
            <w:tcW w:w="809" w:type="dxa"/>
            <w:tcBorders>
              <w:top w:val="nil"/>
              <w:left w:val="single" w:sz="4" w:space="0" w:color="000000"/>
              <w:bottom w:val="single" w:sz="4" w:space="0" w:color="000000"/>
              <w:right w:val="single" w:sz="4" w:space="0" w:color="000000"/>
            </w:tcBorders>
          </w:tcPr>
          <w:p w14:paraId="1A3ACD2F" w14:textId="77777777" w:rsidR="00FB65A0" w:rsidRDefault="00EA217E">
            <w:pPr>
              <w:spacing w:after="0" w:line="259" w:lineRule="auto"/>
              <w:ind w:left="0" w:firstLine="0"/>
              <w:jc w:val="left"/>
            </w:pPr>
            <w:r>
              <w:t xml:space="preserve">    1.6 </w:t>
            </w:r>
          </w:p>
          <w:p w14:paraId="5CDE55AB" w14:textId="77777777" w:rsidR="00FB65A0" w:rsidRDefault="00EA217E">
            <w:pPr>
              <w:spacing w:after="0" w:line="259" w:lineRule="auto"/>
              <w:ind w:left="0" w:firstLine="0"/>
              <w:jc w:val="left"/>
            </w:pPr>
            <w:r>
              <w:t xml:space="preserve"> </w:t>
            </w:r>
          </w:p>
          <w:p w14:paraId="2453F6A1" w14:textId="77777777" w:rsidR="00371642" w:rsidRDefault="00EA217E">
            <w:pPr>
              <w:spacing w:after="0" w:line="259" w:lineRule="auto"/>
              <w:ind w:left="0" w:firstLine="0"/>
              <w:jc w:val="left"/>
            </w:pPr>
            <w:r>
              <w:t xml:space="preserve">   </w:t>
            </w:r>
          </w:p>
          <w:p w14:paraId="588979E8" w14:textId="464F4EF9" w:rsidR="00FB65A0" w:rsidRDefault="00371642">
            <w:pPr>
              <w:spacing w:after="0" w:line="259" w:lineRule="auto"/>
              <w:ind w:left="0" w:firstLine="0"/>
              <w:jc w:val="left"/>
            </w:pPr>
            <w:r>
              <w:t xml:space="preserve">   </w:t>
            </w:r>
            <w:r w:rsidR="00EA217E">
              <w:t xml:space="preserve"> 1.7 </w:t>
            </w:r>
          </w:p>
          <w:p w14:paraId="2D168BA1" w14:textId="77777777" w:rsidR="00FB65A0" w:rsidRDefault="00EA217E">
            <w:pPr>
              <w:spacing w:after="0" w:line="259" w:lineRule="auto"/>
              <w:ind w:left="0" w:firstLine="0"/>
              <w:jc w:val="left"/>
            </w:pPr>
            <w:r>
              <w:t xml:space="preserve"> </w:t>
            </w:r>
          </w:p>
          <w:p w14:paraId="54F76ADD" w14:textId="77777777" w:rsidR="00FB65A0" w:rsidRDefault="00EA217E">
            <w:pPr>
              <w:spacing w:after="0" w:line="259" w:lineRule="auto"/>
              <w:ind w:left="0" w:firstLine="0"/>
              <w:jc w:val="left"/>
            </w:pPr>
            <w:r>
              <w:t xml:space="preserve"> </w:t>
            </w:r>
          </w:p>
          <w:p w14:paraId="32CB9626" w14:textId="77777777" w:rsidR="0050018F" w:rsidRDefault="00EA217E">
            <w:pPr>
              <w:spacing w:after="0" w:line="259" w:lineRule="auto"/>
              <w:ind w:left="0" w:firstLine="0"/>
              <w:jc w:val="left"/>
            </w:pPr>
            <w:r>
              <w:t xml:space="preserve">    1.8 </w:t>
            </w:r>
          </w:p>
          <w:p w14:paraId="474BFEEE" w14:textId="77777777" w:rsidR="0050018F" w:rsidRPr="0050018F" w:rsidRDefault="0050018F" w:rsidP="0050018F"/>
          <w:p w14:paraId="497FC31B" w14:textId="77777777" w:rsidR="0050018F" w:rsidRPr="0050018F" w:rsidRDefault="0050018F" w:rsidP="0050018F"/>
          <w:p w14:paraId="223591B9" w14:textId="66597393" w:rsidR="00AA255C" w:rsidRDefault="00AA255C" w:rsidP="00AA255C">
            <w:pPr>
              <w:ind w:left="0" w:firstLine="0"/>
            </w:pPr>
          </w:p>
          <w:p w14:paraId="799086D3" w14:textId="0ECA0373" w:rsidR="00FB65A0" w:rsidRPr="0050018F" w:rsidRDefault="00AA255C" w:rsidP="0050018F">
            <w:r>
              <w:t xml:space="preserve">    </w:t>
            </w:r>
            <w:r w:rsidR="0050018F">
              <w:t>1.9.</w:t>
            </w:r>
          </w:p>
        </w:tc>
        <w:tc>
          <w:tcPr>
            <w:tcW w:w="8718" w:type="dxa"/>
            <w:tcBorders>
              <w:top w:val="nil"/>
              <w:left w:val="single" w:sz="4" w:space="0" w:color="000000"/>
              <w:bottom w:val="single" w:sz="4" w:space="0" w:color="000000"/>
              <w:right w:val="single" w:sz="6" w:space="0" w:color="000000"/>
            </w:tcBorders>
          </w:tcPr>
          <w:p w14:paraId="389143A4" w14:textId="037422E4" w:rsidR="00FB65A0" w:rsidRDefault="00EA217E">
            <w:pPr>
              <w:spacing w:after="0" w:line="259" w:lineRule="auto"/>
              <w:ind w:left="2" w:firstLine="0"/>
              <w:jc w:val="left"/>
            </w:pPr>
            <w:r>
              <w:t xml:space="preserve">Sutikslinti papildomą informaciją: </w:t>
            </w:r>
            <w:r w:rsidR="008B3D80">
              <w:t>Klient</w:t>
            </w:r>
            <w:r>
              <w:t>o adresas, kontaktiniai duomenys</w:t>
            </w:r>
            <w:r w:rsidR="00F10A6F">
              <w:t>, apskaitos prietaiso vieta, KAS numeris.</w:t>
            </w:r>
          </w:p>
          <w:p w14:paraId="37DCAF23" w14:textId="77777777" w:rsidR="00FB65A0" w:rsidRDefault="00EA217E">
            <w:pPr>
              <w:spacing w:after="0" w:line="259" w:lineRule="auto"/>
              <w:ind w:left="2" w:firstLine="0"/>
              <w:jc w:val="left"/>
            </w:pPr>
            <w:r>
              <w:t xml:space="preserve"> </w:t>
            </w:r>
          </w:p>
          <w:p w14:paraId="2837B346" w14:textId="77777777" w:rsidR="00FB65A0" w:rsidRDefault="00EA217E">
            <w:pPr>
              <w:spacing w:after="0" w:line="278" w:lineRule="auto"/>
              <w:ind w:left="2" w:firstLine="0"/>
            </w:pPr>
            <w:r>
              <w:t xml:space="preserve">Informuoti </w:t>
            </w:r>
            <w:r w:rsidR="008B3D80">
              <w:t>Klient</w:t>
            </w:r>
            <w:r>
              <w:t xml:space="preserve">ą, kad jis privalo nedelsiant </w:t>
            </w:r>
            <w:r w:rsidRPr="009E6815">
              <w:t xml:space="preserve">telefonu </w:t>
            </w:r>
            <w:r w:rsidR="002B77A9" w:rsidRPr="009E6815">
              <w:t>1852</w:t>
            </w:r>
            <w:r>
              <w:t xml:space="preserve"> pranešti Užsakovui apie apskaitos prietaisų gedimą, jų plombų pažeidimą. </w:t>
            </w:r>
          </w:p>
          <w:p w14:paraId="7BE54AEF" w14:textId="77777777" w:rsidR="0050018F" w:rsidRDefault="0050018F">
            <w:pPr>
              <w:spacing w:after="0" w:line="278" w:lineRule="auto"/>
              <w:ind w:left="2" w:firstLine="0"/>
            </w:pPr>
          </w:p>
          <w:p w14:paraId="2678B01B" w14:textId="77777777" w:rsidR="0050018F" w:rsidRDefault="0050018F">
            <w:pPr>
              <w:spacing w:after="0" w:line="278" w:lineRule="auto"/>
              <w:ind w:left="2" w:firstLine="0"/>
            </w:pPr>
            <w:r>
              <w:t xml:space="preserve">Pasiteirauti </w:t>
            </w:r>
            <w:r w:rsidR="008B3D80">
              <w:t>Klient</w:t>
            </w:r>
            <w:r>
              <w:t xml:space="preserve">o, ar jis sutinka gauti Užsakovo apklausas apie aptarnavimo kokybę ir informaciją apie teikiamas paslaugas. Sutikimo atveju užpildyti nustatytos formos dokumentą ir duoti </w:t>
            </w:r>
            <w:r w:rsidR="008B3D80">
              <w:t>Klient</w:t>
            </w:r>
            <w:r>
              <w:t>ui pasirašyti.</w:t>
            </w:r>
          </w:p>
          <w:p w14:paraId="7F08CA41" w14:textId="77777777" w:rsidR="00FB65A0" w:rsidRDefault="00EA217E">
            <w:pPr>
              <w:spacing w:after="18" w:line="259" w:lineRule="auto"/>
              <w:ind w:left="2" w:firstLine="0"/>
              <w:jc w:val="left"/>
            </w:pPr>
            <w:r>
              <w:t xml:space="preserve"> </w:t>
            </w:r>
          </w:p>
          <w:p w14:paraId="0F4426A3" w14:textId="77777777" w:rsidR="00FB65A0" w:rsidRDefault="00EA217E">
            <w:pPr>
              <w:spacing w:after="0" w:line="259" w:lineRule="auto"/>
              <w:ind w:left="2" w:firstLine="0"/>
              <w:jc w:val="left"/>
            </w:pPr>
            <w:r>
              <w:t xml:space="preserve">Pagal pateiktą Užsakovo poreikį, informuoti </w:t>
            </w:r>
            <w:r w:rsidR="008B3D80">
              <w:t>Klient</w:t>
            </w:r>
            <w:r>
              <w:t xml:space="preserve">ą  apie pakartotinį apsilankymą ar pateikti </w:t>
            </w:r>
          </w:p>
          <w:p w14:paraId="448AFAFB" w14:textId="77777777" w:rsidR="00FB65A0" w:rsidRDefault="008B3D80">
            <w:pPr>
              <w:spacing w:after="0" w:line="259" w:lineRule="auto"/>
              <w:ind w:left="2" w:firstLine="0"/>
              <w:jc w:val="left"/>
            </w:pPr>
            <w:r>
              <w:t>Klient</w:t>
            </w:r>
            <w:r w:rsidR="00EA217E">
              <w:t xml:space="preserve">ui kitą aktualią informaciją  (Užsakovo pranešimą arba Paslaugų teikėjo paruoštą ir </w:t>
            </w:r>
          </w:p>
          <w:p w14:paraId="22CB38C4" w14:textId="77777777" w:rsidR="00FB65A0" w:rsidRDefault="00EA217E">
            <w:pPr>
              <w:spacing w:after="0" w:line="260" w:lineRule="auto"/>
              <w:ind w:left="2" w:firstLine="0"/>
              <w:jc w:val="left"/>
            </w:pPr>
            <w:r>
              <w:t xml:space="preserve">Užsakovo patvirtintą  pranešimą). Bet kokia Paslaugų teikėjo komunikacija </w:t>
            </w:r>
            <w:r w:rsidR="008B3D80">
              <w:t>Klient</w:t>
            </w:r>
            <w:r>
              <w:t xml:space="preserve">ui iš anksto turi būti suderinta su Užsakovu.  Paslaugų teikėjas komunikaciją su </w:t>
            </w:r>
            <w:r w:rsidR="008B3D80">
              <w:t>Klient</w:t>
            </w:r>
            <w:r>
              <w:t xml:space="preserve">u vykdo elektroniniu paštu, telefonu, palieka pranešimus ir kitą informacinę medžiagą </w:t>
            </w:r>
            <w:r w:rsidR="008B3D80">
              <w:t>Klient</w:t>
            </w:r>
            <w:r>
              <w:t xml:space="preserve">o pašto dėžutėje. </w:t>
            </w:r>
          </w:p>
          <w:p w14:paraId="694D78EA" w14:textId="77777777" w:rsidR="00FB65A0" w:rsidRDefault="00EA217E">
            <w:pPr>
              <w:spacing w:after="0" w:line="259" w:lineRule="auto"/>
              <w:ind w:left="2" w:firstLine="0"/>
              <w:jc w:val="left"/>
            </w:pPr>
            <w:r>
              <w:t xml:space="preserve"> </w:t>
            </w:r>
          </w:p>
        </w:tc>
      </w:tr>
      <w:tr w:rsidR="00FB65A0" w14:paraId="4A943CCC" w14:textId="77777777">
        <w:trPr>
          <w:trHeight w:val="758"/>
        </w:trPr>
        <w:tc>
          <w:tcPr>
            <w:tcW w:w="809" w:type="dxa"/>
            <w:tcBorders>
              <w:top w:val="single" w:sz="4" w:space="0" w:color="000000"/>
              <w:left w:val="single" w:sz="4" w:space="0" w:color="000000"/>
              <w:bottom w:val="single" w:sz="4" w:space="0" w:color="000000"/>
              <w:right w:val="single" w:sz="4" w:space="0" w:color="000000"/>
            </w:tcBorders>
          </w:tcPr>
          <w:p w14:paraId="01745CB9" w14:textId="77777777" w:rsidR="00FB65A0" w:rsidRDefault="00EA217E">
            <w:pPr>
              <w:spacing w:after="0" w:line="259" w:lineRule="auto"/>
              <w:ind w:left="82" w:firstLine="0"/>
              <w:jc w:val="left"/>
            </w:pPr>
            <w:r>
              <w:t xml:space="preserve"> </w:t>
            </w:r>
          </w:p>
        </w:tc>
        <w:tc>
          <w:tcPr>
            <w:tcW w:w="8718" w:type="dxa"/>
            <w:tcBorders>
              <w:top w:val="single" w:sz="4" w:space="0" w:color="000000"/>
              <w:left w:val="single" w:sz="4" w:space="0" w:color="000000"/>
              <w:bottom w:val="single" w:sz="4" w:space="0" w:color="000000"/>
              <w:right w:val="single" w:sz="4" w:space="0" w:color="000000"/>
            </w:tcBorders>
          </w:tcPr>
          <w:p w14:paraId="6815C786" w14:textId="77777777" w:rsidR="00FB65A0" w:rsidRDefault="00EA217E">
            <w:pPr>
              <w:spacing w:after="34" w:line="259" w:lineRule="auto"/>
              <w:ind w:left="82" w:firstLine="0"/>
              <w:jc w:val="left"/>
            </w:pPr>
            <w:r>
              <w:rPr>
                <w:b/>
                <w:i/>
                <w:u w:val="single" w:color="000000"/>
              </w:rPr>
              <w:t>Pastaba:</w:t>
            </w:r>
            <w:r>
              <w:rPr>
                <w:b/>
                <w:i/>
              </w:rPr>
              <w:t xml:space="preserve"> </w:t>
            </w:r>
          </w:p>
          <w:p w14:paraId="269440DD" w14:textId="77777777" w:rsidR="00FB65A0" w:rsidRDefault="00EA217E">
            <w:pPr>
              <w:spacing w:after="37" w:line="259" w:lineRule="auto"/>
              <w:ind w:left="82" w:firstLine="0"/>
              <w:jc w:val="left"/>
            </w:pPr>
            <w:r>
              <w:rPr>
                <w:b/>
                <w:i/>
              </w:rPr>
              <w:t xml:space="preserve">Jeigu rodmenų nurašymas vykdomas nedalyvaujant </w:t>
            </w:r>
            <w:r w:rsidR="008B3D80">
              <w:rPr>
                <w:b/>
                <w:i/>
              </w:rPr>
              <w:t>Klient</w:t>
            </w:r>
            <w:r>
              <w:rPr>
                <w:b/>
                <w:i/>
              </w:rPr>
              <w:t>ui ar jo atstovui, 1.1-1.2 ir 1.6-</w:t>
            </w:r>
          </w:p>
          <w:p w14:paraId="208933C8" w14:textId="77777777" w:rsidR="00FB65A0" w:rsidRDefault="00EA217E" w:rsidP="002370DB">
            <w:pPr>
              <w:spacing w:after="0" w:line="259" w:lineRule="auto"/>
              <w:ind w:left="82" w:firstLine="0"/>
              <w:jc w:val="left"/>
            </w:pPr>
            <w:r>
              <w:rPr>
                <w:b/>
                <w:i/>
              </w:rPr>
              <w:t>1.</w:t>
            </w:r>
            <w:r w:rsidR="002370DB">
              <w:rPr>
                <w:b/>
                <w:i/>
              </w:rPr>
              <w:t>8</w:t>
            </w:r>
            <w:r>
              <w:rPr>
                <w:b/>
                <w:i/>
              </w:rPr>
              <w:t xml:space="preserve"> punktų reikalavimai negalioja. </w:t>
            </w:r>
          </w:p>
        </w:tc>
      </w:tr>
      <w:tr w:rsidR="00FB65A0" w14:paraId="797F356B" w14:textId="77777777">
        <w:trPr>
          <w:trHeight w:val="562"/>
        </w:trPr>
        <w:tc>
          <w:tcPr>
            <w:tcW w:w="809" w:type="dxa"/>
            <w:tcBorders>
              <w:top w:val="single" w:sz="4" w:space="0" w:color="000000"/>
              <w:left w:val="single" w:sz="4" w:space="0" w:color="000000"/>
              <w:bottom w:val="single" w:sz="4" w:space="0" w:color="000000"/>
              <w:right w:val="single" w:sz="4" w:space="0" w:color="000000"/>
            </w:tcBorders>
          </w:tcPr>
          <w:p w14:paraId="33ED4057" w14:textId="77777777" w:rsidR="00FB65A0" w:rsidRDefault="00EA217E">
            <w:pPr>
              <w:spacing w:after="0" w:line="259" w:lineRule="auto"/>
              <w:ind w:left="82" w:firstLine="0"/>
              <w:jc w:val="left"/>
            </w:pPr>
            <w:r>
              <w:t xml:space="preserve"> </w:t>
            </w:r>
          </w:p>
        </w:tc>
        <w:tc>
          <w:tcPr>
            <w:tcW w:w="8718" w:type="dxa"/>
            <w:tcBorders>
              <w:top w:val="single" w:sz="4" w:space="0" w:color="000000"/>
              <w:left w:val="single" w:sz="4" w:space="0" w:color="000000"/>
              <w:bottom w:val="single" w:sz="4" w:space="0" w:color="000000"/>
              <w:right w:val="single" w:sz="4" w:space="0" w:color="000000"/>
            </w:tcBorders>
          </w:tcPr>
          <w:p w14:paraId="2FCA2877" w14:textId="77777777" w:rsidR="00FB65A0" w:rsidRDefault="00EA217E">
            <w:pPr>
              <w:spacing w:after="0" w:line="259" w:lineRule="auto"/>
              <w:ind w:left="0" w:right="1" w:firstLine="0"/>
              <w:jc w:val="center"/>
            </w:pPr>
            <w:r>
              <w:rPr>
                <w:b/>
              </w:rPr>
              <w:t>2. Veiksmai kitais atvejais</w:t>
            </w:r>
            <w:r>
              <w:rPr>
                <w:b/>
                <w:i/>
              </w:rPr>
              <w:t xml:space="preserve"> </w:t>
            </w:r>
          </w:p>
        </w:tc>
      </w:tr>
      <w:tr w:rsidR="00FB65A0" w14:paraId="5E3DCC1C" w14:textId="77777777">
        <w:trPr>
          <w:trHeight w:val="3000"/>
        </w:trPr>
        <w:tc>
          <w:tcPr>
            <w:tcW w:w="809" w:type="dxa"/>
            <w:tcBorders>
              <w:top w:val="single" w:sz="4" w:space="0" w:color="000000"/>
              <w:left w:val="single" w:sz="4" w:space="0" w:color="000000"/>
              <w:bottom w:val="single" w:sz="4" w:space="0" w:color="000000"/>
              <w:right w:val="single" w:sz="4" w:space="0" w:color="000000"/>
            </w:tcBorders>
          </w:tcPr>
          <w:p w14:paraId="2031420F" w14:textId="77777777" w:rsidR="00FB65A0" w:rsidRDefault="00EA217E">
            <w:pPr>
              <w:spacing w:after="0" w:line="259" w:lineRule="auto"/>
              <w:ind w:left="82" w:firstLine="0"/>
              <w:jc w:val="left"/>
            </w:pPr>
            <w:r>
              <w:lastRenderedPageBreak/>
              <w:t xml:space="preserve"> 2.1 </w:t>
            </w:r>
          </w:p>
          <w:p w14:paraId="1CBFFA6A" w14:textId="77777777" w:rsidR="00FB65A0" w:rsidRDefault="00EA217E">
            <w:pPr>
              <w:spacing w:after="0" w:line="259" w:lineRule="auto"/>
              <w:ind w:left="82" w:firstLine="0"/>
              <w:jc w:val="left"/>
            </w:pPr>
            <w:r>
              <w:t xml:space="preserve"> </w:t>
            </w:r>
          </w:p>
          <w:p w14:paraId="0BF67A7F" w14:textId="77777777" w:rsidR="00FB65A0" w:rsidRDefault="00EA217E">
            <w:pPr>
              <w:spacing w:after="0" w:line="259" w:lineRule="auto"/>
              <w:ind w:left="82" w:firstLine="0"/>
              <w:jc w:val="left"/>
            </w:pPr>
            <w:r>
              <w:t xml:space="preserve"> </w:t>
            </w:r>
          </w:p>
          <w:p w14:paraId="09C60047" w14:textId="77777777" w:rsidR="00FB65A0" w:rsidRDefault="00EA217E">
            <w:pPr>
              <w:spacing w:after="0" w:line="259" w:lineRule="auto"/>
              <w:ind w:left="82" w:firstLine="0"/>
              <w:jc w:val="left"/>
            </w:pPr>
            <w:r>
              <w:t xml:space="preserve">    </w:t>
            </w:r>
          </w:p>
          <w:p w14:paraId="0C0568BB" w14:textId="77777777" w:rsidR="00FB65A0" w:rsidRDefault="00EA217E">
            <w:pPr>
              <w:spacing w:after="0" w:line="259" w:lineRule="auto"/>
              <w:ind w:left="82" w:firstLine="0"/>
              <w:jc w:val="left"/>
            </w:pPr>
            <w:r>
              <w:t xml:space="preserve">    </w:t>
            </w:r>
          </w:p>
          <w:p w14:paraId="468F859B" w14:textId="77777777" w:rsidR="00FB65A0" w:rsidRDefault="00EA217E">
            <w:pPr>
              <w:spacing w:after="0" w:line="259" w:lineRule="auto"/>
              <w:ind w:left="82" w:firstLine="0"/>
              <w:jc w:val="left"/>
            </w:pPr>
            <w:r>
              <w:t xml:space="preserve">  </w:t>
            </w:r>
          </w:p>
          <w:p w14:paraId="0B056394" w14:textId="77777777" w:rsidR="00FB65A0" w:rsidRDefault="00EA217E">
            <w:pPr>
              <w:spacing w:after="0" w:line="259" w:lineRule="auto"/>
              <w:ind w:left="82" w:firstLine="0"/>
              <w:jc w:val="left"/>
            </w:pPr>
            <w:r>
              <w:t xml:space="preserve"> </w:t>
            </w:r>
          </w:p>
          <w:p w14:paraId="68C9D731" w14:textId="77777777" w:rsidR="00FB65A0" w:rsidRDefault="00EA217E">
            <w:pPr>
              <w:spacing w:after="0" w:line="259" w:lineRule="auto"/>
              <w:ind w:left="82" w:firstLine="0"/>
              <w:jc w:val="left"/>
            </w:pPr>
            <w:r>
              <w:t xml:space="preserve"> </w:t>
            </w:r>
          </w:p>
          <w:p w14:paraId="22515602" w14:textId="77777777" w:rsidR="00FB65A0" w:rsidRDefault="00EA217E">
            <w:pPr>
              <w:spacing w:after="0" w:line="259" w:lineRule="auto"/>
              <w:ind w:left="82" w:firstLine="0"/>
              <w:jc w:val="left"/>
            </w:pPr>
            <w:r>
              <w:t xml:space="preserve"> </w:t>
            </w:r>
          </w:p>
          <w:p w14:paraId="255D5116" w14:textId="77777777" w:rsidR="00FB65A0" w:rsidRDefault="00EA217E">
            <w:pPr>
              <w:spacing w:after="0" w:line="259" w:lineRule="auto"/>
              <w:ind w:left="82" w:firstLine="0"/>
              <w:jc w:val="left"/>
            </w:pPr>
            <w:r>
              <w:t xml:space="preserve"> 2.2 </w:t>
            </w:r>
          </w:p>
          <w:p w14:paraId="07FC81FA" w14:textId="77777777" w:rsidR="00FB65A0" w:rsidRDefault="00EA217E">
            <w:pPr>
              <w:spacing w:after="0" w:line="259" w:lineRule="auto"/>
              <w:ind w:left="82" w:firstLine="0"/>
              <w:jc w:val="left"/>
            </w:pPr>
            <w:r>
              <w:t xml:space="preserve"> </w:t>
            </w:r>
          </w:p>
          <w:p w14:paraId="7D130425" w14:textId="77777777" w:rsidR="00FB65A0" w:rsidRDefault="00EA217E">
            <w:pPr>
              <w:spacing w:after="0" w:line="259" w:lineRule="auto"/>
              <w:ind w:left="82" w:firstLine="0"/>
              <w:jc w:val="left"/>
            </w:pPr>
            <w:r>
              <w:t xml:space="preserve">     </w:t>
            </w:r>
          </w:p>
          <w:p w14:paraId="5D9305B6" w14:textId="77777777" w:rsidR="00FB65A0" w:rsidRDefault="00EA217E">
            <w:pPr>
              <w:spacing w:after="0" w:line="259" w:lineRule="auto"/>
              <w:ind w:left="82" w:firstLine="0"/>
              <w:jc w:val="left"/>
            </w:pPr>
            <w:r>
              <w:t xml:space="preserve"> </w:t>
            </w:r>
          </w:p>
        </w:tc>
        <w:tc>
          <w:tcPr>
            <w:tcW w:w="8718" w:type="dxa"/>
            <w:tcBorders>
              <w:top w:val="single" w:sz="4" w:space="0" w:color="000000"/>
              <w:left w:val="single" w:sz="4" w:space="0" w:color="000000"/>
              <w:bottom w:val="single" w:sz="4" w:space="0" w:color="000000"/>
              <w:right w:val="single" w:sz="4" w:space="0" w:color="000000"/>
            </w:tcBorders>
          </w:tcPr>
          <w:p w14:paraId="6C4F0423" w14:textId="77777777" w:rsidR="00FB65A0" w:rsidRDefault="00EA217E">
            <w:pPr>
              <w:spacing w:after="2" w:line="266" w:lineRule="auto"/>
              <w:ind w:left="82" w:right="78" w:firstLine="0"/>
            </w:pPr>
            <w:r>
              <w:t xml:space="preserve">Vizualiai nustačius elektros skaitiklio (o taip pat ir kitų schemos elementų) gedimą (displėjuje  nėra duomenų, skaitiklis sudegęs ir t.t.) arba dujų  skaitiklio gedimą (veikiant dujiniam prietaisui nesikeičia skaitiklio rodmenys, skaičiavimo mechanizmas įstrigęs, būgneliai tarpinės padėtyse ir t.t.)  ir/ar dėl šios priežasties nesant galimybei teisingai užfiksuoti suvartotos elektros energijos ar dujų skaitiklio rodmenų, atitinkamą informaciją apie skaitiklio gedimą pateikti užduoties rezultatuose ir nedelsiant gedimą </w:t>
            </w:r>
            <w:r w:rsidRPr="009E6815">
              <w:t xml:space="preserve">užregistruoti </w:t>
            </w:r>
            <w:r w:rsidR="002B77A9" w:rsidRPr="009E6815">
              <w:t>1852</w:t>
            </w:r>
            <w:r>
              <w:t xml:space="preserve"> telefonu. </w:t>
            </w:r>
          </w:p>
          <w:p w14:paraId="2E5E9792" w14:textId="77777777" w:rsidR="00FB65A0" w:rsidRDefault="00EA217E">
            <w:pPr>
              <w:spacing w:after="0" w:line="278" w:lineRule="auto"/>
              <w:ind w:left="82" w:firstLine="0"/>
            </w:pPr>
            <w:r>
              <w:rPr>
                <w:u w:val="single" w:color="000000"/>
              </w:rPr>
              <w:t>Informacijos pateikimas skaitiklių nurašymo  užduotyje:</w:t>
            </w:r>
            <w:r>
              <w:t xml:space="preserve"> užduoties skiltyje „Rezultatas“ nurodoma „Grąžinta“, o gražinimo priežastis nurodoma „SAP“. </w:t>
            </w:r>
          </w:p>
          <w:p w14:paraId="7DE98265" w14:textId="77777777" w:rsidR="00FB65A0" w:rsidRDefault="00EA217E">
            <w:pPr>
              <w:spacing w:after="18" w:line="259" w:lineRule="auto"/>
              <w:ind w:left="82" w:firstLine="0"/>
              <w:jc w:val="left"/>
            </w:pPr>
            <w:r>
              <w:t xml:space="preserve"> </w:t>
            </w:r>
          </w:p>
          <w:p w14:paraId="023C4C0A" w14:textId="77777777" w:rsidR="00FB65A0" w:rsidRDefault="00EA217E">
            <w:pPr>
              <w:spacing w:after="0" w:line="259" w:lineRule="auto"/>
              <w:ind w:left="82" w:right="77" w:firstLine="0"/>
            </w:pPr>
            <w:r>
              <w:t xml:space="preserve">Vizualiai nustačius bent vieną iš elektros apskaitos schemos elementų pažeidimą arba  dujų sistemos pažeidimą ar gavus informaciją iš </w:t>
            </w:r>
            <w:r w:rsidR="008B3D80">
              <w:t>Klient</w:t>
            </w:r>
            <w:r>
              <w:t xml:space="preserve">ų apie galimai neteisėtą elektros energijos ar dujų naudojimo atvejį, atitinkamą informaciją apie pažeidimą pateikti užduoties rezultatuose ir nedelsiant užregistruoti </w:t>
            </w:r>
            <w:r w:rsidRPr="009E6815">
              <w:t xml:space="preserve">pažeidimą </w:t>
            </w:r>
            <w:r w:rsidR="002B77A9" w:rsidRPr="009E6815">
              <w:t>1852</w:t>
            </w:r>
            <w:r w:rsidRPr="009E6815">
              <w:t xml:space="preserve"> telefonu</w:t>
            </w:r>
            <w:r>
              <w:t xml:space="preserve">. </w:t>
            </w:r>
          </w:p>
        </w:tc>
      </w:tr>
    </w:tbl>
    <w:p w14:paraId="03CC3C06" w14:textId="77777777" w:rsidR="00FB65A0" w:rsidRDefault="00FB65A0">
      <w:pPr>
        <w:spacing w:after="0" w:line="259" w:lineRule="auto"/>
        <w:ind w:left="-1702" w:right="163" w:firstLine="0"/>
        <w:jc w:val="left"/>
      </w:pPr>
    </w:p>
    <w:tbl>
      <w:tblPr>
        <w:tblStyle w:val="TableGrid"/>
        <w:tblW w:w="9527" w:type="dxa"/>
        <w:tblInd w:w="5" w:type="dxa"/>
        <w:tblCellMar>
          <w:top w:w="10" w:type="dxa"/>
          <w:left w:w="108" w:type="dxa"/>
        </w:tblCellMar>
        <w:tblLook w:val="04A0" w:firstRow="1" w:lastRow="0" w:firstColumn="1" w:lastColumn="0" w:noHBand="0" w:noVBand="1"/>
      </w:tblPr>
      <w:tblGrid>
        <w:gridCol w:w="809"/>
        <w:gridCol w:w="8718"/>
      </w:tblGrid>
      <w:tr w:rsidR="00FB65A0" w14:paraId="36C500A0" w14:textId="77777777" w:rsidTr="00BB669F">
        <w:trPr>
          <w:trHeight w:val="8286"/>
        </w:trPr>
        <w:tc>
          <w:tcPr>
            <w:tcW w:w="809" w:type="dxa"/>
            <w:tcBorders>
              <w:top w:val="single" w:sz="4" w:space="0" w:color="000000"/>
              <w:left w:val="single" w:sz="4" w:space="0" w:color="000000"/>
              <w:bottom w:val="single" w:sz="4" w:space="0" w:color="000000"/>
              <w:right w:val="single" w:sz="4" w:space="0" w:color="000000"/>
            </w:tcBorders>
          </w:tcPr>
          <w:p w14:paraId="4D27613C" w14:textId="77777777" w:rsidR="00FB65A0" w:rsidRDefault="00EA217E">
            <w:pPr>
              <w:spacing w:after="0" w:line="259" w:lineRule="auto"/>
              <w:ind w:left="0" w:firstLine="0"/>
              <w:jc w:val="left"/>
            </w:pPr>
            <w:r>
              <w:t xml:space="preserve"> </w:t>
            </w:r>
          </w:p>
          <w:p w14:paraId="7ACA1754" w14:textId="77777777" w:rsidR="00FB65A0" w:rsidRDefault="00EA217E">
            <w:pPr>
              <w:spacing w:after="0" w:line="259" w:lineRule="auto"/>
              <w:ind w:left="0" w:firstLine="0"/>
              <w:jc w:val="left"/>
            </w:pPr>
            <w:r>
              <w:t xml:space="preserve"> </w:t>
            </w:r>
          </w:p>
          <w:p w14:paraId="35EDFE3B" w14:textId="77777777" w:rsidR="00FB65A0" w:rsidRDefault="00EA217E">
            <w:pPr>
              <w:spacing w:after="0" w:line="259" w:lineRule="auto"/>
              <w:ind w:left="0" w:firstLine="0"/>
              <w:jc w:val="left"/>
            </w:pPr>
            <w:r>
              <w:t xml:space="preserve"> </w:t>
            </w:r>
          </w:p>
          <w:p w14:paraId="063EFC12" w14:textId="77777777" w:rsidR="00FB65A0" w:rsidRDefault="00EA217E">
            <w:pPr>
              <w:spacing w:after="0" w:line="259" w:lineRule="auto"/>
              <w:ind w:left="0" w:firstLine="0"/>
              <w:jc w:val="left"/>
            </w:pPr>
            <w:r>
              <w:t xml:space="preserve">  2.3 </w:t>
            </w:r>
          </w:p>
          <w:p w14:paraId="395901D3" w14:textId="77777777" w:rsidR="00FB65A0" w:rsidRDefault="00EA217E">
            <w:pPr>
              <w:spacing w:after="0" w:line="259" w:lineRule="auto"/>
              <w:ind w:left="0" w:firstLine="0"/>
              <w:jc w:val="left"/>
            </w:pPr>
            <w:r>
              <w:t xml:space="preserve"> </w:t>
            </w:r>
          </w:p>
          <w:p w14:paraId="26A7D9D7" w14:textId="77777777" w:rsidR="00FB65A0" w:rsidRDefault="00EA217E">
            <w:pPr>
              <w:spacing w:after="0" w:line="259" w:lineRule="auto"/>
              <w:ind w:left="0" w:firstLine="0"/>
              <w:jc w:val="left"/>
            </w:pPr>
            <w:r>
              <w:t xml:space="preserve"> </w:t>
            </w:r>
          </w:p>
          <w:p w14:paraId="105CCCF3" w14:textId="77777777" w:rsidR="00FB65A0" w:rsidRDefault="00EA217E">
            <w:pPr>
              <w:spacing w:after="0" w:line="259" w:lineRule="auto"/>
              <w:ind w:left="0" w:firstLine="0"/>
              <w:jc w:val="left"/>
            </w:pPr>
            <w:r>
              <w:t xml:space="preserve"> </w:t>
            </w:r>
          </w:p>
          <w:p w14:paraId="532F3076" w14:textId="77777777" w:rsidR="00FB65A0" w:rsidRDefault="00EA217E">
            <w:pPr>
              <w:spacing w:after="0" w:line="259" w:lineRule="auto"/>
              <w:ind w:left="0" w:firstLine="0"/>
              <w:jc w:val="center"/>
            </w:pPr>
            <w:r>
              <w:t xml:space="preserve">  </w:t>
            </w:r>
          </w:p>
          <w:p w14:paraId="546302D2" w14:textId="77777777" w:rsidR="00FB65A0" w:rsidRDefault="00EA217E">
            <w:pPr>
              <w:spacing w:after="0" w:line="259" w:lineRule="auto"/>
              <w:ind w:left="0" w:right="55" w:firstLine="0"/>
              <w:jc w:val="center"/>
            </w:pPr>
            <w:r>
              <w:t xml:space="preserve"> </w:t>
            </w:r>
          </w:p>
          <w:p w14:paraId="757017F7" w14:textId="77777777" w:rsidR="00FB65A0" w:rsidRDefault="00EA217E">
            <w:pPr>
              <w:spacing w:after="0" w:line="259" w:lineRule="auto"/>
              <w:ind w:left="0" w:firstLine="0"/>
              <w:jc w:val="left"/>
            </w:pPr>
            <w:r>
              <w:t xml:space="preserve">  </w:t>
            </w:r>
          </w:p>
          <w:p w14:paraId="68544B39" w14:textId="77777777" w:rsidR="00FB65A0" w:rsidRDefault="00EA217E">
            <w:pPr>
              <w:spacing w:after="0" w:line="259" w:lineRule="auto"/>
              <w:ind w:left="0" w:firstLine="0"/>
              <w:jc w:val="left"/>
            </w:pPr>
            <w:r>
              <w:t xml:space="preserve">    </w:t>
            </w:r>
          </w:p>
          <w:p w14:paraId="04D6CA83" w14:textId="77777777" w:rsidR="00FB65A0" w:rsidRDefault="00EA217E">
            <w:pPr>
              <w:spacing w:after="0" w:line="259" w:lineRule="auto"/>
              <w:ind w:left="0" w:firstLine="0"/>
              <w:jc w:val="left"/>
            </w:pPr>
            <w:r>
              <w:t xml:space="preserve"> </w:t>
            </w:r>
          </w:p>
          <w:p w14:paraId="3F23C048" w14:textId="77777777" w:rsidR="00FB65A0" w:rsidRDefault="00EA217E">
            <w:pPr>
              <w:spacing w:after="0" w:line="259" w:lineRule="auto"/>
              <w:ind w:left="0" w:firstLine="0"/>
              <w:jc w:val="left"/>
            </w:pPr>
            <w:r>
              <w:t xml:space="preserve">   </w:t>
            </w:r>
          </w:p>
          <w:p w14:paraId="599468F0" w14:textId="77777777" w:rsidR="00FB65A0" w:rsidRDefault="00EA217E">
            <w:pPr>
              <w:spacing w:after="0" w:line="259" w:lineRule="auto"/>
              <w:ind w:left="0" w:firstLine="0"/>
              <w:jc w:val="left"/>
            </w:pPr>
            <w:r>
              <w:t xml:space="preserve"> </w:t>
            </w:r>
          </w:p>
          <w:p w14:paraId="2D8AB6C6" w14:textId="77777777" w:rsidR="00FB65A0" w:rsidRDefault="00EA217E">
            <w:pPr>
              <w:spacing w:after="0" w:line="259" w:lineRule="auto"/>
              <w:ind w:left="0" w:firstLine="0"/>
              <w:jc w:val="left"/>
            </w:pPr>
            <w:r>
              <w:t xml:space="preserve">2.4  </w:t>
            </w:r>
          </w:p>
          <w:p w14:paraId="3D929FDF" w14:textId="77777777" w:rsidR="00FB65A0" w:rsidRDefault="00EA217E">
            <w:pPr>
              <w:spacing w:after="0" w:line="259" w:lineRule="auto"/>
              <w:ind w:left="0" w:firstLine="0"/>
              <w:jc w:val="center"/>
            </w:pPr>
            <w:r>
              <w:t xml:space="preserve">  </w:t>
            </w:r>
          </w:p>
          <w:p w14:paraId="3D0C14F7" w14:textId="77777777" w:rsidR="00FB65A0" w:rsidRDefault="00EA217E">
            <w:pPr>
              <w:spacing w:after="0" w:line="259" w:lineRule="auto"/>
              <w:ind w:left="0" w:firstLine="0"/>
              <w:jc w:val="left"/>
            </w:pPr>
            <w:r>
              <w:t xml:space="preserve"> </w:t>
            </w:r>
          </w:p>
          <w:p w14:paraId="138D113D" w14:textId="77777777" w:rsidR="00FB65A0" w:rsidRDefault="00EA217E">
            <w:pPr>
              <w:spacing w:after="0" w:line="259" w:lineRule="auto"/>
              <w:ind w:left="0" w:firstLine="0"/>
              <w:jc w:val="left"/>
            </w:pPr>
            <w:r>
              <w:t xml:space="preserve"> </w:t>
            </w:r>
          </w:p>
          <w:p w14:paraId="25DB0BE8" w14:textId="77777777" w:rsidR="00FB65A0" w:rsidRDefault="00EA217E">
            <w:pPr>
              <w:spacing w:after="0" w:line="259" w:lineRule="auto"/>
              <w:ind w:left="0" w:firstLine="0"/>
              <w:jc w:val="left"/>
            </w:pPr>
            <w:r>
              <w:t xml:space="preserve">  </w:t>
            </w:r>
          </w:p>
          <w:p w14:paraId="5F648657" w14:textId="77777777" w:rsidR="00FB65A0" w:rsidRDefault="00EA217E">
            <w:pPr>
              <w:spacing w:after="0" w:line="259" w:lineRule="auto"/>
              <w:ind w:left="0" w:firstLine="0"/>
              <w:jc w:val="left"/>
            </w:pPr>
            <w:r>
              <w:t xml:space="preserve">  </w:t>
            </w:r>
          </w:p>
          <w:p w14:paraId="2E82A740" w14:textId="77777777" w:rsidR="00BB669F" w:rsidRDefault="00BB669F">
            <w:pPr>
              <w:spacing w:after="0" w:line="259" w:lineRule="auto"/>
              <w:ind w:left="0" w:firstLine="0"/>
              <w:jc w:val="left"/>
            </w:pPr>
          </w:p>
          <w:p w14:paraId="65570E73" w14:textId="77777777" w:rsidR="00FB65A0" w:rsidRDefault="00EA217E">
            <w:pPr>
              <w:spacing w:after="0" w:line="259" w:lineRule="auto"/>
              <w:ind w:left="0" w:firstLine="0"/>
              <w:jc w:val="left"/>
            </w:pPr>
            <w:r>
              <w:t xml:space="preserve">2.5 </w:t>
            </w:r>
          </w:p>
          <w:p w14:paraId="57D24790" w14:textId="77777777" w:rsidR="00FB65A0" w:rsidRDefault="00EA217E">
            <w:pPr>
              <w:spacing w:after="0" w:line="259" w:lineRule="auto"/>
              <w:ind w:left="0" w:right="55" w:firstLine="0"/>
              <w:jc w:val="center"/>
            </w:pPr>
            <w:r>
              <w:t xml:space="preserve"> </w:t>
            </w:r>
          </w:p>
          <w:p w14:paraId="39104DD5" w14:textId="77777777" w:rsidR="00FB65A0" w:rsidRDefault="00EA217E">
            <w:pPr>
              <w:spacing w:after="0" w:line="259" w:lineRule="auto"/>
              <w:ind w:left="0" w:right="55" w:firstLine="0"/>
              <w:jc w:val="center"/>
            </w:pPr>
            <w:r>
              <w:t xml:space="preserve"> </w:t>
            </w:r>
          </w:p>
          <w:p w14:paraId="4186BB25" w14:textId="77777777" w:rsidR="00FB65A0" w:rsidRDefault="00EA217E">
            <w:pPr>
              <w:spacing w:after="0" w:line="259" w:lineRule="auto"/>
              <w:ind w:left="0" w:firstLine="0"/>
              <w:jc w:val="left"/>
            </w:pPr>
            <w:r>
              <w:t xml:space="preserve"> </w:t>
            </w:r>
          </w:p>
          <w:p w14:paraId="68C66151" w14:textId="77777777" w:rsidR="00FB65A0" w:rsidRDefault="00EA217E">
            <w:pPr>
              <w:spacing w:after="0" w:line="259" w:lineRule="auto"/>
              <w:ind w:left="0" w:firstLine="0"/>
              <w:jc w:val="left"/>
            </w:pPr>
            <w:r>
              <w:t xml:space="preserve"> </w:t>
            </w:r>
          </w:p>
          <w:p w14:paraId="1D904954" w14:textId="77777777" w:rsidR="00FB65A0" w:rsidRDefault="00EA217E">
            <w:pPr>
              <w:spacing w:after="0" w:line="259" w:lineRule="auto"/>
              <w:ind w:left="0" w:firstLine="0"/>
              <w:jc w:val="left"/>
            </w:pPr>
            <w:r>
              <w:t xml:space="preserve"> </w:t>
            </w:r>
          </w:p>
          <w:p w14:paraId="4359DA61" w14:textId="77777777" w:rsidR="00FB65A0" w:rsidRDefault="00EA217E">
            <w:pPr>
              <w:spacing w:after="0" w:line="259" w:lineRule="auto"/>
              <w:ind w:left="0" w:firstLine="0"/>
              <w:jc w:val="left"/>
            </w:pPr>
            <w:r>
              <w:t xml:space="preserve"> </w:t>
            </w:r>
          </w:p>
          <w:p w14:paraId="691BA449" w14:textId="77777777" w:rsidR="00FB65A0" w:rsidRDefault="00EA217E">
            <w:pPr>
              <w:spacing w:after="0" w:line="259" w:lineRule="auto"/>
              <w:ind w:left="0" w:firstLine="0"/>
              <w:jc w:val="left"/>
            </w:pPr>
            <w:r>
              <w:t xml:space="preserve"> </w:t>
            </w:r>
          </w:p>
          <w:p w14:paraId="647A77AF" w14:textId="77777777" w:rsidR="00FB65A0" w:rsidRDefault="00EA217E">
            <w:pPr>
              <w:spacing w:after="0" w:line="259" w:lineRule="auto"/>
              <w:ind w:left="0" w:firstLine="0"/>
              <w:jc w:val="left"/>
            </w:pPr>
            <w:r>
              <w:t xml:space="preserve">2.6 </w:t>
            </w:r>
          </w:p>
          <w:p w14:paraId="494E5562" w14:textId="77777777" w:rsidR="00FB65A0" w:rsidRDefault="00EA217E">
            <w:pPr>
              <w:spacing w:after="0" w:line="259" w:lineRule="auto"/>
              <w:ind w:left="0" w:firstLine="0"/>
              <w:jc w:val="left"/>
            </w:pPr>
            <w:r>
              <w:t xml:space="preserve"> </w:t>
            </w:r>
          </w:p>
        </w:tc>
        <w:tc>
          <w:tcPr>
            <w:tcW w:w="8718" w:type="dxa"/>
            <w:tcBorders>
              <w:top w:val="single" w:sz="4" w:space="0" w:color="000000"/>
              <w:left w:val="single" w:sz="4" w:space="0" w:color="000000"/>
              <w:bottom w:val="single" w:sz="4" w:space="0" w:color="000000"/>
              <w:right w:val="single" w:sz="4" w:space="0" w:color="000000"/>
            </w:tcBorders>
          </w:tcPr>
          <w:p w14:paraId="5D2E5E27" w14:textId="77777777" w:rsidR="00FB65A0" w:rsidRDefault="00EA217E">
            <w:pPr>
              <w:spacing w:after="0" w:line="278" w:lineRule="auto"/>
              <w:ind w:left="0" w:firstLine="0"/>
            </w:pPr>
            <w:r>
              <w:rPr>
                <w:u w:val="single" w:color="000000"/>
              </w:rPr>
              <w:t>Informacijos pateikimas  skaitiklių nurašymo  užduotyje:</w:t>
            </w:r>
            <w:r>
              <w:t xml:space="preserve"> užduoties skiltyje „Rezultatas“ nurodoma „Grąžinta", o grąžinimo priežastis nurodoma „NVASUR“. </w:t>
            </w:r>
          </w:p>
          <w:p w14:paraId="56DED7EE" w14:textId="77777777" w:rsidR="00FB65A0" w:rsidRDefault="00EA217E">
            <w:pPr>
              <w:spacing w:after="3" w:line="259" w:lineRule="auto"/>
              <w:ind w:left="0" w:firstLine="0"/>
              <w:jc w:val="left"/>
            </w:pPr>
            <w:r>
              <w:t xml:space="preserve"> </w:t>
            </w:r>
          </w:p>
          <w:p w14:paraId="3E0EB687" w14:textId="05421A3C" w:rsidR="00FB65A0" w:rsidRDefault="00EA217E">
            <w:pPr>
              <w:spacing w:after="8" w:line="260" w:lineRule="auto"/>
              <w:ind w:left="0" w:right="111" w:firstLine="0"/>
            </w:pPr>
            <w:r>
              <w:t xml:space="preserve">Jei skaitiklių rodmenų nurašymo metu darbuotojas negali surasti skaitiklio ar nustato, kad Užsakovo pateikta informacija yra klaidinga (pvz., klaidingai nurodytas skaitiklio numeris, tipas, </w:t>
            </w:r>
            <w:r w:rsidR="008B3D80">
              <w:t>Klient</w:t>
            </w:r>
            <w:r>
              <w:t>o adresas, kontaktinė informacija</w:t>
            </w:r>
            <w:r w:rsidR="00393C3B">
              <w:t>, neteisingas KAS</w:t>
            </w:r>
            <w:r w:rsidR="00AC5D4F">
              <w:t xml:space="preserve"> nr.</w:t>
            </w:r>
            <w:r w:rsidR="00E07143">
              <w:t>, neteisinga apskaitos prietaiso vieta</w:t>
            </w:r>
            <w:r>
              <w:t xml:space="preserve"> ir pan.), buvo pakeistas skaitiklis einamuoju Ataskaitiniu laikotarpiu, atitinkamą informaciją apie klaidingus duomenis pateikti užduoties rezultatuose (išsamesnė informacija pateikta I</w:t>
            </w:r>
            <w:r w:rsidR="00A62EE7">
              <w:t>V</w:t>
            </w:r>
            <w:r>
              <w:t xml:space="preserve"> skyriuje). </w:t>
            </w:r>
          </w:p>
          <w:p w14:paraId="557D368D" w14:textId="77777777" w:rsidR="00FB65A0" w:rsidRDefault="00EA217E" w:rsidP="008D547A">
            <w:pPr>
              <w:spacing w:after="0" w:line="259" w:lineRule="auto"/>
              <w:ind w:left="0" w:firstLine="0"/>
              <w:jc w:val="left"/>
            </w:pPr>
            <w:r>
              <w:t xml:space="preserve">Jei skaitiklio rodmenys nurašyti (skaitiklis rastas), tokiu atveju užduoties rezultatuose nurodoma „Įvykdyta", o taisytina informacija pateikiama atitinkamuose užduoties laukeliuose. Pagal poreikį papildomai galima pateikti taisytiną informaciją pastabų laukelyje. Jei skaitiklis nerastas ir rodmenys nenurašyti, tokiu atveju užduoties skiltyje „Rezultatas" nurodoma: „Grąžinta", o grąžinimo priežastimi nurodoma „NAP“. </w:t>
            </w:r>
          </w:p>
          <w:p w14:paraId="3FA2B370" w14:textId="77777777" w:rsidR="00FB65A0" w:rsidRDefault="00EA217E">
            <w:pPr>
              <w:spacing w:after="0" w:line="259" w:lineRule="auto"/>
              <w:ind w:left="0" w:firstLine="0"/>
              <w:jc w:val="left"/>
            </w:pPr>
            <w:r>
              <w:t xml:space="preserve"> </w:t>
            </w:r>
          </w:p>
          <w:p w14:paraId="5FCA9EF6" w14:textId="025DB372" w:rsidR="00FB65A0" w:rsidRDefault="00EA217E">
            <w:pPr>
              <w:spacing w:after="25" w:line="260" w:lineRule="auto"/>
              <w:ind w:left="0" w:right="110" w:firstLine="0"/>
            </w:pPr>
            <w:r>
              <w:t xml:space="preserve">Jei darbuotojas negali suteikti skaitiklio rodmenų nurašymo paslaugos dėl neteisėtų </w:t>
            </w:r>
            <w:r w:rsidR="008B3D80">
              <w:t>Klient</w:t>
            </w:r>
            <w:r>
              <w:t xml:space="preserve">o veiksmų (pvz.: </w:t>
            </w:r>
            <w:r w:rsidR="008B3D80">
              <w:t>Klient</w:t>
            </w:r>
            <w:r>
              <w:t xml:space="preserve">as fiziškai neprileidžia prie skaitiklio), atitinkamą informaciją apie neteisėtus </w:t>
            </w:r>
            <w:r w:rsidR="008B3D80">
              <w:t>Klient</w:t>
            </w:r>
            <w:r>
              <w:t xml:space="preserve">o veiksmus pateikti užduoties rezultatuose. </w:t>
            </w:r>
          </w:p>
          <w:p w14:paraId="7B4123F2" w14:textId="3A35DAA3" w:rsidR="00FB65A0" w:rsidRDefault="00EA217E">
            <w:pPr>
              <w:spacing w:after="0" w:line="298" w:lineRule="auto"/>
              <w:ind w:left="0" w:firstLine="0"/>
            </w:pPr>
            <w:r>
              <w:rPr>
                <w:u w:val="single" w:color="000000"/>
              </w:rPr>
              <w:t>Informacijos pateikimas</w:t>
            </w:r>
            <w:r w:rsidR="00A62EE7">
              <w:rPr>
                <w:u w:val="single" w:color="000000"/>
              </w:rPr>
              <w:t xml:space="preserve"> </w:t>
            </w:r>
            <w:r>
              <w:rPr>
                <w:u w:val="single" w:color="000000"/>
              </w:rPr>
              <w:t>skaitiklių nurašymo  užduotyje:</w:t>
            </w:r>
            <w:r>
              <w:t xml:space="preserve"> Užduoties skiltyje „Rezultatas" nurodoma „Grąžinta",  o grąžinimo priežastis nurodoma „NVV“. </w:t>
            </w:r>
          </w:p>
          <w:p w14:paraId="0D0D004A" w14:textId="77777777" w:rsidR="00FB65A0" w:rsidRDefault="00EA217E">
            <w:pPr>
              <w:spacing w:after="0" w:line="259" w:lineRule="auto"/>
              <w:ind w:left="0" w:firstLine="0"/>
              <w:jc w:val="left"/>
            </w:pPr>
            <w:r>
              <w:t xml:space="preserve"> </w:t>
            </w:r>
          </w:p>
          <w:p w14:paraId="46D0D6A6" w14:textId="7428915F" w:rsidR="00FB65A0" w:rsidRDefault="00EA217E">
            <w:pPr>
              <w:spacing w:after="27" w:line="250" w:lineRule="auto"/>
              <w:ind w:left="0" w:right="113" w:firstLine="0"/>
            </w:pPr>
            <w:r>
              <w:t>Prieš atliekant rodmenų nurašymo darbus</w:t>
            </w:r>
            <w:r w:rsidR="00D31A66">
              <w:t>,</w:t>
            </w:r>
            <w:r>
              <w:t xml:space="preserve"> darbuotojui nustačius ar gavus informaciją iš </w:t>
            </w:r>
            <w:r w:rsidR="008B3D80">
              <w:t>Klient</w:t>
            </w:r>
            <w:r>
              <w:t>o apie sugedusių ar pažeistų elektros apskaitos įrengimo vietoje elektros įrenginių arba pažeistų dujų sistemų ar dujinių prietaisų keliamą pavojų darbuotojams</w:t>
            </w:r>
            <w:r w:rsidR="00D31A66">
              <w:t>, g</w:t>
            </w:r>
            <w:r>
              <w:t xml:space="preserve">yventojams ar kitiems aplinkiniams, rodmenų nurašymo darbų nevykdyti, o informuoti Užsakovą bendruoju </w:t>
            </w:r>
            <w:r w:rsidR="002B77A9">
              <w:t>1852</w:t>
            </w:r>
            <w:r>
              <w:t xml:space="preserve"> telefonu ir pateikti atitinkamą informaciją užduoties rezultatuose. </w:t>
            </w:r>
          </w:p>
          <w:p w14:paraId="54C767E2" w14:textId="77777777" w:rsidR="00FB65A0" w:rsidRDefault="00EA217E">
            <w:pPr>
              <w:spacing w:after="7" w:line="278" w:lineRule="auto"/>
              <w:ind w:left="0" w:firstLine="0"/>
            </w:pPr>
            <w:r>
              <w:rPr>
                <w:u w:val="single" w:color="000000"/>
              </w:rPr>
              <w:t>Informacijos pateikimas</w:t>
            </w:r>
            <w:r w:rsidR="00BB669F">
              <w:rPr>
                <w:u w:val="single" w:color="000000"/>
              </w:rPr>
              <w:t xml:space="preserve"> </w:t>
            </w:r>
            <w:r>
              <w:rPr>
                <w:u w:val="single" w:color="000000"/>
              </w:rPr>
              <w:t>skaitiklių nurašymo užduoties rezultatuose:</w:t>
            </w:r>
            <w:r>
              <w:t xml:space="preserve"> Užduoties rezultatuose nurodoma „Grąžinta“, o grąžinimo priežastis nurodoma „TECHKL“. </w:t>
            </w:r>
          </w:p>
          <w:p w14:paraId="00E9312E" w14:textId="77777777" w:rsidR="00FB65A0" w:rsidRDefault="00FB65A0">
            <w:pPr>
              <w:spacing w:after="12" w:line="259" w:lineRule="auto"/>
              <w:ind w:left="0" w:firstLine="0"/>
              <w:jc w:val="left"/>
            </w:pPr>
          </w:p>
          <w:p w14:paraId="0D1070A7" w14:textId="77777777" w:rsidR="00FB65A0" w:rsidRDefault="00EA217E" w:rsidP="00AB6B2F">
            <w:pPr>
              <w:spacing w:after="34" w:line="263" w:lineRule="auto"/>
              <w:ind w:left="0" w:firstLine="0"/>
              <w:jc w:val="left"/>
            </w:pPr>
            <w:r>
              <w:t xml:space="preserve">Po dviejų apsilankymų norint nurašyti elektros ir/ar dujų apskaitos prietaiso rodmenis, neradus </w:t>
            </w:r>
            <w:r w:rsidR="008B3D80">
              <w:t>Klient</w:t>
            </w:r>
            <w:r>
              <w:t>o namuose ir nepavykus su juo susisiekti telefonu, apie tai pažymėti užduotyje</w:t>
            </w:r>
            <w:r w:rsidR="00AB6B2F">
              <w:t>:</w:t>
            </w:r>
            <w:r>
              <w:t xml:space="preserve"> užduoties skiltyje „Rezultatas" nurodoma „Grąžinta",  g</w:t>
            </w:r>
            <w:r w:rsidR="00BB669F">
              <w:t>rąžinimo priežastis nurodoma „Ne</w:t>
            </w:r>
            <w:r>
              <w:t>rasta namuose"</w:t>
            </w:r>
            <w:r w:rsidR="00AB6B2F">
              <w:t>.</w:t>
            </w:r>
            <w:r>
              <w:t xml:space="preserve"> </w:t>
            </w:r>
          </w:p>
          <w:p w14:paraId="4ABE8053" w14:textId="77777777" w:rsidR="00FB65A0" w:rsidRDefault="00EA217E">
            <w:pPr>
              <w:spacing w:after="0" w:line="259" w:lineRule="auto"/>
              <w:ind w:left="0" w:firstLine="0"/>
              <w:jc w:val="left"/>
            </w:pPr>
            <w:r>
              <w:t xml:space="preserve"> </w:t>
            </w:r>
          </w:p>
          <w:p w14:paraId="094DC457" w14:textId="77777777" w:rsidR="00FB65A0" w:rsidRDefault="00EA217E">
            <w:pPr>
              <w:spacing w:after="0" w:line="259" w:lineRule="auto"/>
              <w:ind w:left="0" w:firstLine="0"/>
              <w:jc w:val="left"/>
            </w:pPr>
            <w:r>
              <w:t xml:space="preserve"> </w:t>
            </w:r>
          </w:p>
          <w:p w14:paraId="0771E0AD" w14:textId="77777777" w:rsidR="00FB65A0" w:rsidRDefault="00EA217E">
            <w:pPr>
              <w:spacing w:after="0" w:line="259" w:lineRule="auto"/>
              <w:ind w:left="0" w:firstLine="0"/>
              <w:jc w:val="left"/>
            </w:pPr>
            <w:r>
              <w:t xml:space="preserve"> </w:t>
            </w:r>
          </w:p>
        </w:tc>
      </w:tr>
      <w:tr w:rsidR="00FB65A0" w14:paraId="05E15609" w14:textId="77777777">
        <w:trPr>
          <w:trHeight w:val="480"/>
        </w:trPr>
        <w:tc>
          <w:tcPr>
            <w:tcW w:w="809" w:type="dxa"/>
            <w:tcBorders>
              <w:top w:val="single" w:sz="4" w:space="0" w:color="000000"/>
              <w:left w:val="single" w:sz="4" w:space="0" w:color="000000"/>
              <w:bottom w:val="single" w:sz="4" w:space="0" w:color="000000"/>
              <w:right w:val="single" w:sz="4" w:space="0" w:color="000000"/>
            </w:tcBorders>
          </w:tcPr>
          <w:p w14:paraId="3EB5C14F" w14:textId="77777777" w:rsidR="00FB65A0" w:rsidRDefault="00EA217E">
            <w:pPr>
              <w:spacing w:after="0" w:line="259" w:lineRule="auto"/>
              <w:ind w:left="0" w:firstLine="0"/>
              <w:jc w:val="left"/>
            </w:pPr>
            <w:r>
              <w:t xml:space="preserve"> </w:t>
            </w:r>
          </w:p>
        </w:tc>
        <w:tc>
          <w:tcPr>
            <w:tcW w:w="8718" w:type="dxa"/>
            <w:tcBorders>
              <w:top w:val="single" w:sz="4" w:space="0" w:color="000000"/>
              <w:left w:val="single" w:sz="4" w:space="0" w:color="000000"/>
              <w:bottom w:val="single" w:sz="4" w:space="0" w:color="000000"/>
              <w:right w:val="single" w:sz="4" w:space="0" w:color="000000"/>
            </w:tcBorders>
            <w:vAlign w:val="center"/>
          </w:tcPr>
          <w:p w14:paraId="5DC5BC9A" w14:textId="77777777" w:rsidR="00FB65A0" w:rsidRDefault="00EA217E">
            <w:pPr>
              <w:spacing w:after="0" w:line="259" w:lineRule="auto"/>
              <w:ind w:left="0" w:right="114" w:firstLine="0"/>
              <w:jc w:val="center"/>
            </w:pPr>
            <w:r>
              <w:rPr>
                <w:b/>
              </w:rPr>
              <w:t xml:space="preserve">3. Draudžiami veiksmai </w:t>
            </w:r>
          </w:p>
        </w:tc>
      </w:tr>
      <w:tr w:rsidR="00FB65A0" w14:paraId="0EED9B81" w14:textId="77777777" w:rsidTr="00943604">
        <w:trPr>
          <w:trHeight w:val="3670"/>
        </w:trPr>
        <w:tc>
          <w:tcPr>
            <w:tcW w:w="809" w:type="dxa"/>
            <w:tcBorders>
              <w:top w:val="single" w:sz="4" w:space="0" w:color="000000"/>
              <w:left w:val="single" w:sz="4" w:space="0" w:color="000000"/>
              <w:bottom w:val="single" w:sz="4" w:space="0" w:color="000000"/>
              <w:right w:val="single" w:sz="4" w:space="0" w:color="000000"/>
            </w:tcBorders>
          </w:tcPr>
          <w:p w14:paraId="30AE54F0" w14:textId="77777777" w:rsidR="00FB65A0" w:rsidRDefault="00EA217E">
            <w:pPr>
              <w:spacing w:after="0" w:line="259" w:lineRule="auto"/>
              <w:ind w:left="0" w:firstLine="0"/>
              <w:jc w:val="left"/>
            </w:pPr>
            <w:r>
              <w:lastRenderedPageBreak/>
              <w:t xml:space="preserve">   </w:t>
            </w:r>
          </w:p>
          <w:p w14:paraId="2AFD4179" w14:textId="77777777" w:rsidR="00FB65A0" w:rsidRDefault="00EA217E">
            <w:pPr>
              <w:spacing w:after="0" w:line="259" w:lineRule="auto"/>
              <w:ind w:left="0" w:firstLine="0"/>
              <w:jc w:val="left"/>
            </w:pPr>
            <w:r>
              <w:t xml:space="preserve">  3.1 </w:t>
            </w:r>
          </w:p>
          <w:p w14:paraId="50C580F8" w14:textId="77777777" w:rsidR="00FB65A0" w:rsidRDefault="00EA217E">
            <w:pPr>
              <w:spacing w:after="0" w:line="259" w:lineRule="auto"/>
              <w:ind w:left="0" w:firstLine="0"/>
              <w:jc w:val="left"/>
            </w:pPr>
            <w:r>
              <w:t xml:space="preserve"> </w:t>
            </w:r>
          </w:p>
          <w:p w14:paraId="43F184E8" w14:textId="77777777" w:rsidR="00FB65A0" w:rsidRDefault="00EA217E">
            <w:pPr>
              <w:spacing w:after="0" w:line="259" w:lineRule="auto"/>
              <w:ind w:left="0" w:firstLine="0"/>
              <w:jc w:val="left"/>
            </w:pPr>
            <w:r>
              <w:t xml:space="preserve"> </w:t>
            </w:r>
          </w:p>
          <w:p w14:paraId="238497D1" w14:textId="77777777" w:rsidR="00FB65A0" w:rsidRDefault="00EA217E">
            <w:pPr>
              <w:spacing w:after="0" w:line="259" w:lineRule="auto"/>
              <w:ind w:left="0" w:firstLine="0"/>
              <w:jc w:val="left"/>
            </w:pPr>
            <w:r>
              <w:t xml:space="preserve"> </w:t>
            </w:r>
          </w:p>
          <w:p w14:paraId="30C0F71B" w14:textId="77777777" w:rsidR="00FB65A0" w:rsidRDefault="00EA217E">
            <w:pPr>
              <w:spacing w:after="0" w:line="259" w:lineRule="auto"/>
              <w:ind w:left="0" w:firstLine="0"/>
              <w:jc w:val="left"/>
            </w:pPr>
            <w:r>
              <w:t xml:space="preserve">  3.2 </w:t>
            </w:r>
          </w:p>
          <w:p w14:paraId="75D499E7" w14:textId="77777777" w:rsidR="00FB65A0" w:rsidRDefault="00EA217E">
            <w:pPr>
              <w:spacing w:after="0" w:line="259" w:lineRule="auto"/>
              <w:ind w:left="0" w:firstLine="0"/>
              <w:jc w:val="left"/>
            </w:pPr>
            <w:r>
              <w:t xml:space="preserve"> </w:t>
            </w:r>
          </w:p>
          <w:p w14:paraId="78211D9D" w14:textId="77777777" w:rsidR="00FB65A0" w:rsidRDefault="00EA217E">
            <w:pPr>
              <w:spacing w:after="0" w:line="259" w:lineRule="auto"/>
              <w:ind w:left="0" w:firstLine="0"/>
              <w:jc w:val="left"/>
            </w:pPr>
            <w:r>
              <w:t xml:space="preserve"> </w:t>
            </w:r>
          </w:p>
          <w:p w14:paraId="297A030D" w14:textId="77777777" w:rsidR="00FB65A0" w:rsidRDefault="00EA217E">
            <w:pPr>
              <w:spacing w:after="0" w:line="259" w:lineRule="auto"/>
              <w:ind w:left="0" w:firstLine="0"/>
              <w:jc w:val="left"/>
            </w:pPr>
            <w:r>
              <w:t xml:space="preserve"> </w:t>
            </w:r>
          </w:p>
          <w:p w14:paraId="48D3DCAB" w14:textId="77777777" w:rsidR="00FB65A0" w:rsidRDefault="00EA217E">
            <w:pPr>
              <w:spacing w:after="0" w:line="259" w:lineRule="auto"/>
              <w:ind w:left="0" w:firstLine="0"/>
              <w:jc w:val="left"/>
            </w:pPr>
            <w:r>
              <w:t xml:space="preserve">  3.3 </w:t>
            </w:r>
          </w:p>
          <w:p w14:paraId="02C568E3" w14:textId="77777777" w:rsidR="00FB65A0" w:rsidRDefault="00EA217E">
            <w:pPr>
              <w:spacing w:after="0" w:line="259" w:lineRule="auto"/>
              <w:ind w:left="0" w:firstLine="0"/>
              <w:jc w:val="left"/>
            </w:pPr>
            <w:r>
              <w:t xml:space="preserve"> </w:t>
            </w:r>
          </w:p>
          <w:p w14:paraId="6A557AFE" w14:textId="77777777" w:rsidR="00FB65A0" w:rsidRDefault="00EA217E">
            <w:pPr>
              <w:spacing w:after="0" w:line="259" w:lineRule="auto"/>
              <w:ind w:left="0" w:firstLine="0"/>
              <w:jc w:val="left"/>
            </w:pPr>
            <w:r>
              <w:t xml:space="preserve"> </w:t>
            </w:r>
          </w:p>
          <w:p w14:paraId="6C5C5AC2" w14:textId="77777777" w:rsidR="00FB65A0" w:rsidRDefault="00EA217E">
            <w:pPr>
              <w:spacing w:after="0" w:line="259" w:lineRule="auto"/>
              <w:ind w:left="0" w:firstLine="0"/>
              <w:jc w:val="left"/>
            </w:pPr>
            <w:r>
              <w:t xml:space="preserve"> </w:t>
            </w:r>
          </w:p>
          <w:p w14:paraId="2E12B851" w14:textId="77777777" w:rsidR="00FB65A0" w:rsidRDefault="00EA217E">
            <w:pPr>
              <w:spacing w:after="0" w:line="259" w:lineRule="auto"/>
              <w:ind w:left="0" w:firstLine="0"/>
              <w:jc w:val="left"/>
            </w:pPr>
            <w:r>
              <w:t xml:space="preserve"> </w:t>
            </w:r>
          </w:p>
          <w:p w14:paraId="1F35CE60" w14:textId="77777777" w:rsidR="00FB65A0" w:rsidRDefault="00EA217E">
            <w:pPr>
              <w:spacing w:after="0" w:line="259" w:lineRule="auto"/>
              <w:ind w:left="0" w:firstLine="0"/>
              <w:jc w:val="left"/>
            </w:pPr>
            <w:r>
              <w:t xml:space="preserve"> </w:t>
            </w:r>
          </w:p>
          <w:p w14:paraId="6E3AEF45" w14:textId="77777777" w:rsidR="00FB65A0" w:rsidRDefault="00EA217E">
            <w:pPr>
              <w:spacing w:after="0" w:line="259" w:lineRule="auto"/>
              <w:ind w:left="0" w:firstLine="0"/>
              <w:jc w:val="left"/>
            </w:pPr>
            <w:r>
              <w:t xml:space="preserve"> </w:t>
            </w:r>
            <w:r w:rsidR="00943604">
              <w:t>3.4</w:t>
            </w:r>
          </w:p>
          <w:p w14:paraId="65FA2552" w14:textId="77777777" w:rsidR="00FB65A0" w:rsidRDefault="00FB65A0">
            <w:pPr>
              <w:spacing w:after="0" w:line="259" w:lineRule="auto"/>
              <w:ind w:left="0" w:firstLine="0"/>
              <w:jc w:val="left"/>
            </w:pPr>
          </w:p>
        </w:tc>
        <w:tc>
          <w:tcPr>
            <w:tcW w:w="8718" w:type="dxa"/>
            <w:tcBorders>
              <w:top w:val="single" w:sz="4" w:space="0" w:color="000000"/>
              <w:left w:val="single" w:sz="4" w:space="0" w:color="000000"/>
              <w:bottom w:val="single" w:sz="4" w:space="0" w:color="000000"/>
              <w:right w:val="single" w:sz="4" w:space="0" w:color="000000"/>
            </w:tcBorders>
          </w:tcPr>
          <w:p w14:paraId="4876B359" w14:textId="77777777" w:rsidR="00FB65A0" w:rsidRDefault="00EA217E">
            <w:pPr>
              <w:spacing w:after="0" w:line="259" w:lineRule="auto"/>
              <w:ind w:left="0" w:firstLine="0"/>
              <w:jc w:val="left"/>
            </w:pPr>
            <w:r>
              <w:t xml:space="preserve"> </w:t>
            </w:r>
          </w:p>
          <w:p w14:paraId="0CCB4124" w14:textId="77777777" w:rsidR="00FB65A0" w:rsidRDefault="00EA217E">
            <w:pPr>
              <w:spacing w:after="0" w:line="241" w:lineRule="auto"/>
              <w:ind w:left="0" w:right="110" w:firstLine="0"/>
            </w:pPr>
            <w:r>
              <w:t xml:space="preserve">Skaitiklio rodmenų nurašymo metu draudžiama nuiminėti plombas, kuriomis užplombuotas skaitiklis, elektros apskaitos schemos elementai, taip pat atlikti bet kokius apskaitos eksploatavimo darbus. </w:t>
            </w:r>
          </w:p>
          <w:p w14:paraId="6C8EB374" w14:textId="77777777" w:rsidR="00FB65A0" w:rsidRDefault="00EA217E">
            <w:pPr>
              <w:spacing w:after="0" w:line="259" w:lineRule="auto"/>
              <w:ind w:left="0" w:firstLine="0"/>
              <w:jc w:val="left"/>
            </w:pPr>
            <w:r>
              <w:t xml:space="preserve"> </w:t>
            </w:r>
          </w:p>
          <w:p w14:paraId="39875DE1" w14:textId="77777777" w:rsidR="00FB65A0" w:rsidRDefault="00EA217E">
            <w:pPr>
              <w:spacing w:after="18" w:line="259" w:lineRule="auto"/>
              <w:ind w:left="0" w:firstLine="0"/>
              <w:jc w:val="left"/>
            </w:pPr>
            <w:r>
              <w:t xml:space="preserve">Darbuotojams, be Užsakovo ar </w:t>
            </w:r>
            <w:r w:rsidR="008B3D80">
              <w:t>Klient</w:t>
            </w:r>
            <w:r>
              <w:t xml:space="preserve">o (jei įrenginiai priklauso </w:t>
            </w:r>
            <w:r w:rsidR="008B3D80">
              <w:t>Klient</w:t>
            </w:r>
            <w:r>
              <w:t xml:space="preserve">ui) priskirto prižiūrinčiojo ar </w:t>
            </w:r>
          </w:p>
          <w:p w14:paraId="19295A94" w14:textId="77777777" w:rsidR="00FB65A0" w:rsidRDefault="00EA217E">
            <w:pPr>
              <w:tabs>
                <w:tab w:val="center" w:pos="78"/>
                <w:tab w:val="center" w:pos="862"/>
                <w:tab w:val="center" w:pos="2092"/>
                <w:tab w:val="center" w:pos="3153"/>
                <w:tab w:val="center" w:pos="3713"/>
                <w:tab w:val="center" w:pos="4488"/>
                <w:tab w:val="center" w:pos="5614"/>
                <w:tab w:val="center" w:pos="6758"/>
                <w:tab w:val="center" w:pos="8010"/>
              </w:tabs>
              <w:spacing w:after="22" w:line="259" w:lineRule="auto"/>
              <w:ind w:left="0" w:firstLine="0"/>
              <w:jc w:val="left"/>
            </w:pPr>
            <w:r>
              <w:rPr>
                <w:rFonts w:ascii="Calibri" w:eastAsia="Calibri" w:hAnsi="Calibri" w:cs="Calibri"/>
                <w:sz w:val="22"/>
              </w:rPr>
              <w:tab/>
            </w:r>
            <w:r>
              <w:t>jo leidimo</w:t>
            </w:r>
            <w:r w:rsidR="006F7A3C">
              <w:t xml:space="preserve"> </w:t>
            </w:r>
            <w:r>
              <w:t>draudžiama</w:t>
            </w:r>
            <w:r w:rsidR="006F7A3C">
              <w:t xml:space="preserve"> </w:t>
            </w:r>
            <w:r>
              <w:t>įeiti į Elektros</w:t>
            </w:r>
            <w:r w:rsidR="006F7A3C">
              <w:t xml:space="preserve"> </w:t>
            </w:r>
            <w:r>
              <w:t xml:space="preserve">įrenginių </w:t>
            </w:r>
            <w:r>
              <w:tab/>
              <w:t>patalpas</w:t>
            </w:r>
            <w:r w:rsidR="006F7A3C">
              <w:t xml:space="preserve"> </w:t>
            </w:r>
            <w:r>
              <w:t xml:space="preserve">pažymėtas  </w:t>
            </w:r>
          </w:p>
          <w:p w14:paraId="6284B170" w14:textId="77777777" w:rsidR="00FB65A0" w:rsidRDefault="00EA217E">
            <w:pPr>
              <w:spacing w:after="0" w:line="259" w:lineRule="auto"/>
              <w:ind w:left="0" w:firstLine="0"/>
              <w:jc w:val="left"/>
            </w:pPr>
            <w:r>
              <w:t xml:space="preserve">„Atsargiai, elektros smūgio pavojus“ (transformatorių skirstyklos, skirstomieji punktai ir t. t.). </w:t>
            </w:r>
          </w:p>
          <w:p w14:paraId="1797EF14" w14:textId="77777777" w:rsidR="00FB65A0" w:rsidRDefault="00EA217E">
            <w:pPr>
              <w:spacing w:after="0" w:line="259" w:lineRule="auto"/>
              <w:ind w:left="0" w:firstLine="0"/>
              <w:jc w:val="left"/>
            </w:pPr>
            <w:r>
              <w:t xml:space="preserve"> </w:t>
            </w:r>
          </w:p>
          <w:p w14:paraId="3ABBA07E" w14:textId="7B646B7A" w:rsidR="00FB65A0" w:rsidRDefault="00EA217E" w:rsidP="00943604">
            <w:pPr>
              <w:spacing w:after="0" w:line="250" w:lineRule="auto"/>
              <w:ind w:left="0" w:right="115" w:firstLine="0"/>
            </w:pPr>
            <w:bookmarkStart w:id="7" w:name="_Hlk22215408"/>
            <w:r>
              <w:t xml:space="preserve">Daugiabučių namų patalpose, pažymėtose „Atsargiai, elektros smūgio pavojus“, kuriuose įrengtos tik komercinės apskaitos ir norint nurašyti skaitiklio rodmenis atidarius </w:t>
            </w:r>
            <w:r w:rsidR="007705E7">
              <w:t>K</w:t>
            </w:r>
            <w:r>
              <w:t xml:space="preserve">AS nėra galimybės prisiliesti prie įtampą turinčių srovinių dalių, rodmenų nurašymo darbus galima atlikti be Užsakovo ar </w:t>
            </w:r>
            <w:r w:rsidR="008B3D80">
              <w:t>Klient</w:t>
            </w:r>
            <w:r>
              <w:t>o prižiūrinčiojo ar jo leidimo, tačiau darbuotojas turi turėti apsaugos nuo elektros kategori</w:t>
            </w:r>
            <w:r w:rsidR="00943604">
              <w:t>ją (PK ar aukštesnę kategoriją).</w:t>
            </w:r>
          </w:p>
          <w:bookmarkEnd w:id="7"/>
          <w:p w14:paraId="4B08CD87" w14:textId="77777777" w:rsidR="00943604" w:rsidRDefault="00943604" w:rsidP="00943604">
            <w:pPr>
              <w:spacing w:after="0" w:line="250" w:lineRule="auto"/>
              <w:ind w:left="0" w:right="115" w:firstLine="0"/>
            </w:pPr>
          </w:p>
          <w:p w14:paraId="2BC18006" w14:textId="41E0CEDD" w:rsidR="00943604" w:rsidRDefault="00943604" w:rsidP="00943604">
            <w:pPr>
              <w:spacing w:after="0" w:line="260" w:lineRule="auto"/>
              <w:ind w:left="0" w:right="54" w:firstLine="0"/>
            </w:pPr>
            <w:r>
              <w:t>Darbuotojams draudžiama dirbti elektros įrenginiuose (</w:t>
            </w:r>
            <w:r w:rsidR="003E0DE9">
              <w:t>K</w:t>
            </w:r>
            <w:r>
              <w:t>AS), neturint apsaugos nuo elektros kategorijos (PK ar aukštesnės), kuriuos būtina atidaryti (</w:t>
            </w:r>
            <w:r w:rsidR="00261AFC">
              <w:t>K</w:t>
            </w:r>
            <w:r>
              <w:t xml:space="preserve">AS duris), norint atlikti rodmenų nurašymo darbus, o atidarius yra galimybė prisiliesti prie įtampą turinčių srovinių dalių. </w:t>
            </w:r>
          </w:p>
          <w:p w14:paraId="395920B3" w14:textId="77777777" w:rsidR="00943604" w:rsidRDefault="00943604" w:rsidP="00943604">
            <w:pPr>
              <w:spacing w:after="0" w:line="250" w:lineRule="auto"/>
              <w:ind w:left="0" w:right="115" w:firstLine="0"/>
            </w:pPr>
          </w:p>
          <w:p w14:paraId="2B48478C" w14:textId="77777777" w:rsidR="00FB65A0" w:rsidRDefault="00EA217E" w:rsidP="00943604">
            <w:pPr>
              <w:spacing w:after="0" w:line="259" w:lineRule="auto"/>
              <w:ind w:left="0" w:firstLine="0"/>
              <w:jc w:val="left"/>
            </w:pPr>
            <w:r>
              <w:t xml:space="preserve"> </w:t>
            </w:r>
          </w:p>
        </w:tc>
      </w:tr>
    </w:tbl>
    <w:p w14:paraId="4C736EF1" w14:textId="77777777" w:rsidR="00943604" w:rsidRDefault="00943604">
      <w:pPr>
        <w:spacing w:after="33" w:line="259" w:lineRule="auto"/>
        <w:ind w:left="2994"/>
        <w:jc w:val="left"/>
        <w:rPr>
          <w:b/>
        </w:rPr>
      </w:pPr>
    </w:p>
    <w:p w14:paraId="0373ED8B" w14:textId="77777777" w:rsidR="00FB65A0" w:rsidRDefault="00EA217E">
      <w:pPr>
        <w:spacing w:after="33" w:line="259" w:lineRule="auto"/>
        <w:ind w:left="2994"/>
        <w:jc w:val="left"/>
      </w:pPr>
      <w:r>
        <w:rPr>
          <w:b/>
        </w:rPr>
        <w:t xml:space="preserve">II SKYRIUS </w:t>
      </w:r>
    </w:p>
    <w:p w14:paraId="116CA6BF" w14:textId="77777777" w:rsidR="00FB65A0" w:rsidRDefault="00EA217E">
      <w:pPr>
        <w:spacing w:after="0" w:line="259" w:lineRule="auto"/>
        <w:ind w:left="3512" w:firstLine="0"/>
        <w:jc w:val="left"/>
      </w:pPr>
      <w:r>
        <w:rPr>
          <w:b/>
        </w:rPr>
        <w:t xml:space="preserve"> </w:t>
      </w:r>
    </w:p>
    <w:p w14:paraId="1045982D" w14:textId="77777777" w:rsidR="00FB65A0" w:rsidRDefault="00EA217E">
      <w:pPr>
        <w:pStyle w:val="Heading1"/>
        <w:ind w:right="63"/>
      </w:pPr>
      <w:r>
        <w:t xml:space="preserve">2. BENDRAVIMAS SU </w:t>
      </w:r>
      <w:r w:rsidR="008B3D80">
        <w:t>KLIENT</w:t>
      </w:r>
      <w:r>
        <w:t xml:space="preserve">AIS, ELGESIO NORMOS </w:t>
      </w:r>
    </w:p>
    <w:p w14:paraId="58EB9EF5" w14:textId="77777777" w:rsidR="00FB65A0" w:rsidRDefault="00EA217E">
      <w:pPr>
        <w:spacing w:after="17" w:line="259" w:lineRule="auto"/>
        <w:ind w:left="0" w:firstLine="0"/>
        <w:jc w:val="left"/>
      </w:pPr>
      <w:r>
        <w:t xml:space="preserve"> </w:t>
      </w:r>
    </w:p>
    <w:p w14:paraId="623E0813" w14:textId="77777777" w:rsidR="00FB65A0" w:rsidRDefault="00EA217E" w:rsidP="00EE4998">
      <w:pPr>
        <w:ind w:left="-5" w:right="52"/>
      </w:pPr>
      <w:r>
        <w:t xml:space="preserve">2.1. Jei skaitiklio rodmenų nurašymo metu dalyvauja </w:t>
      </w:r>
      <w:r w:rsidR="008B3D80">
        <w:t>Klient</w:t>
      </w:r>
      <w:r>
        <w:t xml:space="preserve">as, privaloma laikytis šių bendravimo su </w:t>
      </w:r>
      <w:r w:rsidR="008B3D80">
        <w:t>Klient</w:t>
      </w:r>
      <w:r>
        <w:t xml:space="preserve">u normų: </w:t>
      </w:r>
    </w:p>
    <w:p w14:paraId="00C8B066" w14:textId="77777777" w:rsidR="00FB65A0" w:rsidRDefault="00EA217E">
      <w:pPr>
        <w:ind w:left="-5" w:right="52"/>
      </w:pPr>
      <w:r>
        <w:t xml:space="preserve">2.1.1. Jei Paslaugų teikėjo darbuotojas yra iš anksto susiderinęs susitikimo laiką su </w:t>
      </w:r>
      <w:r w:rsidR="008B3D80">
        <w:t>Klient</w:t>
      </w:r>
      <w:r>
        <w:t xml:space="preserve">u, privalu atvykti sutartu laiku. </w:t>
      </w:r>
    </w:p>
    <w:p w14:paraId="2E23F752" w14:textId="77777777" w:rsidR="00FB65A0" w:rsidRDefault="00EA217E">
      <w:pPr>
        <w:ind w:left="-5" w:right="52"/>
      </w:pPr>
      <w:r>
        <w:t xml:space="preserve">2.1.2. Jei Paslaugų teikėjo darbuotojas vėluoja, kiek įmanoma anksčiau apie tai informuoja </w:t>
      </w:r>
      <w:r w:rsidR="008B3D80">
        <w:t>Klient</w:t>
      </w:r>
      <w:r>
        <w:t xml:space="preserve">ą, pasako, kiek laiko vėluos, atsiprašo už sukeltus nepatogumus. </w:t>
      </w:r>
    </w:p>
    <w:p w14:paraId="34D3DC75" w14:textId="77777777" w:rsidR="00FB65A0" w:rsidRDefault="00EA217E" w:rsidP="00EE4998">
      <w:pPr>
        <w:ind w:left="-5" w:right="15"/>
      </w:pPr>
      <w:r>
        <w:t>2.2.</w:t>
      </w:r>
      <w:r w:rsidR="00434FA1">
        <w:t xml:space="preserve"> </w:t>
      </w:r>
      <w:r>
        <w:t xml:space="preserve">Susitikęs su </w:t>
      </w:r>
      <w:r w:rsidR="008B3D80">
        <w:t>Klient</w:t>
      </w:r>
      <w:r>
        <w:t xml:space="preserve">u  darbuotojas pirmas maloniai pasisveikina ir prisistato </w:t>
      </w:r>
      <w:r w:rsidR="008B3D80">
        <w:t>Klient</w:t>
      </w:r>
      <w:r>
        <w:t>ui, nurodydamas vardą pavardę, pareigas, darbovietę, paaiškina atvykimo tikslą, parodo dokumentą, suteikiantį teisę dirbti šį darbą (</w:t>
      </w:r>
      <w:r>
        <w:rPr>
          <w:i/>
        </w:rPr>
        <w:t>Užsakovo nustatytos formos ir Paslaugų teikėjo paruoštą pažymėjimą</w:t>
      </w:r>
      <w:r>
        <w:t xml:space="preserve">). </w:t>
      </w:r>
    </w:p>
    <w:p w14:paraId="3EBD476A" w14:textId="77777777" w:rsidR="00FB65A0" w:rsidRDefault="00EA217E" w:rsidP="00EE4998">
      <w:pPr>
        <w:ind w:left="-5" w:right="15"/>
      </w:pPr>
      <w:r>
        <w:t xml:space="preserve">2.3. Jei darbuotojui tenka užeiti į </w:t>
      </w:r>
      <w:r w:rsidR="008B3D80">
        <w:t>Klient</w:t>
      </w:r>
      <w:r>
        <w:t xml:space="preserve">o gyvenamąsias patalpas, darbuotojas turi užsidėti antbačius, išskyrus tuos atvejus, kai </w:t>
      </w:r>
      <w:r w:rsidR="008B3D80">
        <w:t>Klient</w:t>
      </w:r>
      <w:r>
        <w:t xml:space="preserve">as pasiūlo to nedaryti. </w:t>
      </w:r>
      <w:r w:rsidR="008B3D80">
        <w:t xml:space="preserve">Paslaugos teikėjas </w:t>
      </w:r>
      <w:r>
        <w:t xml:space="preserve">privalo užtikrinti, kad visi darbuotojai turėtų antbačius kiekvienam vizitui pas </w:t>
      </w:r>
      <w:r w:rsidR="008B3D80">
        <w:t>Klient</w:t>
      </w:r>
      <w:r>
        <w:t xml:space="preserve">ą.  </w:t>
      </w:r>
    </w:p>
    <w:p w14:paraId="7E69739A" w14:textId="77777777" w:rsidR="00FB65A0" w:rsidRDefault="00EA217E" w:rsidP="00EE4998">
      <w:pPr>
        <w:tabs>
          <w:tab w:val="center" w:pos="3509"/>
        </w:tabs>
        <w:ind w:left="-15" w:firstLine="0"/>
      </w:pPr>
      <w:r>
        <w:t>2.4.</w:t>
      </w:r>
      <w:r w:rsidR="00FA4361">
        <w:t xml:space="preserve"> </w:t>
      </w:r>
      <w:r>
        <w:t xml:space="preserve">Į gyventojų namų valdas, teritoriją galima </w:t>
      </w:r>
      <w:r w:rsidRPr="00FA4361">
        <w:rPr>
          <w:u w:val="single"/>
        </w:rPr>
        <w:t xml:space="preserve">eiti tik </w:t>
      </w:r>
      <w:r w:rsidR="008B3D80" w:rsidRPr="00FA4361">
        <w:rPr>
          <w:u w:val="single"/>
        </w:rPr>
        <w:t>Klient</w:t>
      </w:r>
      <w:r w:rsidRPr="00FA4361">
        <w:rPr>
          <w:u w:val="single"/>
        </w:rPr>
        <w:t>ui sutikus</w:t>
      </w:r>
      <w:r>
        <w:t xml:space="preserve">. </w:t>
      </w:r>
    </w:p>
    <w:p w14:paraId="2E84C50C" w14:textId="77777777" w:rsidR="00FB65A0" w:rsidRDefault="00EA217E" w:rsidP="00EE4998">
      <w:pPr>
        <w:ind w:left="-5" w:right="15"/>
      </w:pPr>
      <w:r>
        <w:t xml:space="preserve">2.5. Esant vaikams (iki 16 metų), be suaugusiųjų priežiūros ir leidimo, į </w:t>
      </w:r>
      <w:r w:rsidR="008B3D80">
        <w:t>Klient</w:t>
      </w:r>
      <w:r>
        <w:t>o patalpas darbuotojams įeiti draudžiama. Paslaugų teikėjo darbuotojas pasiklausia vaiko</w:t>
      </w:r>
      <w:r w:rsidR="00FA4361">
        <w:t>,</w:t>
      </w:r>
      <w:r>
        <w:t xml:space="preserve"> ar yra suaugęs asmuo namuose ir palaukia už durų</w:t>
      </w:r>
      <w:r w:rsidR="00FA4361">
        <w:t>,</w:t>
      </w:r>
      <w:r>
        <w:t xml:space="preserve"> kol ateis. Jei suaugusio asmens nėra, </w:t>
      </w:r>
      <w:r w:rsidR="0035447A">
        <w:t>derinti kitą atvykimo laiką</w:t>
      </w:r>
      <w:r>
        <w:t xml:space="preserve">. </w:t>
      </w:r>
    </w:p>
    <w:p w14:paraId="368818A1" w14:textId="77777777" w:rsidR="00FB65A0" w:rsidRDefault="00EA217E" w:rsidP="00EE4998">
      <w:pPr>
        <w:ind w:left="-5" w:right="52"/>
      </w:pPr>
      <w:r>
        <w:t xml:space="preserve">2.6. Jei darbų atlikimui reikia patraukti daiktus, darbuotojas visuomet turi atsiklausti </w:t>
      </w:r>
      <w:r w:rsidR="008B3D80">
        <w:t>Klient</w:t>
      </w:r>
      <w:r>
        <w:t xml:space="preserve">o leidimo. Jei </w:t>
      </w:r>
      <w:r w:rsidR="008B3D80">
        <w:t>Klient</w:t>
      </w:r>
      <w:r>
        <w:t xml:space="preserve">as neleidžia, tuomet darbuotojas paprašo, kad tai padarytų </w:t>
      </w:r>
      <w:r w:rsidR="008B3D80">
        <w:t>Klient</w:t>
      </w:r>
      <w:r>
        <w:t xml:space="preserve">as. </w:t>
      </w:r>
    </w:p>
    <w:p w14:paraId="1E25A5F7" w14:textId="77777777" w:rsidR="00FB65A0" w:rsidRDefault="00EA217E" w:rsidP="00EE4998">
      <w:pPr>
        <w:tabs>
          <w:tab w:val="right" w:pos="9695"/>
        </w:tabs>
        <w:ind w:left="-15" w:firstLine="0"/>
      </w:pPr>
      <w:r>
        <w:t xml:space="preserve">2.7. Jei reikia, darbuotojas turi užduoti </w:t>
      </w:r>
      <w:r w:rsidR="008B3D80">
        <w:t>Klient</w:t>
      </w:r>
      <w:r>
        <w:t>ui konkrečius klausimus, kurie leistų tiksliai išsiaiškinti situaciją.</w:t>
      </w:r>
      <w:r>
        <w:rPr>
          <w:b/>
        </w:rPr>
        <w:t xml:space="preserve"> </w:t>
      </w:r>
    </w:p>
    <w:p w14:paraId="255CC787" w14:textId="77777777" w:rsidR="00FB65A0" w:rsidRDefault="00EA217E" w:rsidP="00EE4998">
      <w:pPr>
        <w:tabs>
          <w:tab w:val="center" w:pos="3917"/>
        </w:tabs>
        <w:ind w:left="-15" w:firstLine="0"/>
      </w:pPr>
      <w:r>
        <w:t xml:space="preserve">2.8. Darbuotojas nepertraukdamas išklauso </w:t>
      </w:r>
      <w:r w:rsidR="008B3D80">
        <w:t>Klient</w:t>
      </w:r>
      <w:r>
        <w:t>ą, leidžia jam dėstyti mintis.</w:t>
      </w:r>
      <w:r>
        <w:rPr>
          <w:b/>
        </w:rPr>
        <w:t xml:space="preserve"> </w:t>
      </w:r>
    </w:p>
    <w:p w14:paraId="735F54DD" w14:textId="77777777" w:rsidR="00FB65A0" w:rsidRDefault="00EA217E" w:rsidP="00EE4998">
      <w:pPr>
        <w:tabs>
          <w:tab w:val="center" w:pos="4531"/>
        </w:tabs>
        <w:ind w:left="-15" w:firstLine="0"/>
      </w:pPr>
      <w:r>
        <w:t xml:space="preserve">2.9. Kai </w:t>
      </w:r>
      <w:r w:rsidR="008B3D80">
        <w:t>Klient</w:t>
      </w:r>
      <w:r>
        <w:t>as kalba, atidžiai jo klausosi, naudoja žodžius: „Taip,…“, „Suprantu …“ ir pan.</w:t>
      </w:r>
      <w:r>
        <w:rPr>
          <w:b/>
        </w:rPr>
        <w:t xml:space="preserve"> </w:t>
      </w:r>
    </w:p>
    <w:p w14:paraId="2B47A5C9" w14:textId="77777777" w:rsidR="00FB65A0" w:rsidRDefault="00EA217E" w:rsidP="00EE4998">
      <w:pPr>
        <w:ind w:left="-5" w:right="52"/>
      </w:pPr>
      <w:r>
        <w:t xml:space="preserve">2.10. Kalbėdamas su </w:t>
      </w:r>
      <w:r w:rsidR="008B3D80">
        <w:t>Klient</w:t>
      </w:r>
      <w:r>
        <w:t xml:space="preserve">u,  darbuotojas vartoja suprantamas sąvokas (nevartoja profesinio žargono), kalba taisyklingai ir aiškiai. Jei įmanoma, kalba ta kalba, kuria kalba </w:t>
      </w:r>
      <w:r w:rsidR="008B3D80">
        <w:t>Klient</w:t>
      </w:r>
      <w:r>
        <w:t>as.</w:t>
      </w:r>
      <w:r>
        <w:rPr>
          <w:b/>
        </w:rPr>
        <w:t xml:space="preserve"> </w:t>
      </w:r>
    </w:p>
    <w:p w14:paraId="76AFE177" w14:textId="77777777" w:rsidR="00FB65A0" w:rsidRDefault="00EA217E">
      <w:pPr>
        <w:ind w:left="-5" w:right="52"/>
      </w:pPr>
      <w:r>
        <w:t xml:space="preserve">2.11. Darbuotojas išlieka mandagus visą bendravimo su </w:t>
      </w:r>
      <w:r w:rsidR="008B3D80">
        <w:t>Klient</w:t>
      </w:r>
      <w:r>
        <w:t>u laiką, vartoja mandagumo žodžius, tokius kaip „ačiū“, „prašom“, „pone“, „ponia“ ir pan.</w:t>
      </w:r>
      <w:r>
        <w:rPr>
          <w:b/>
        </w:rPr>
        <w:t xml:space="preserve"> </w:t>
      </w:r>
    </w:p>
    <w:p w14:paraId="54697D14" w14:textId="77777777" w:rsidR="00FB65A0" w:rsidRDefault="00EA217E">
      <w:pPr>
        <w:ind w:left="-5" w:right="52"/>
      </w:pPr>
      <w:r>
        <w:t xml:space="preserve">2.12. Jei bendraujant su </w:t>
      </w:r>
      <w:r w:rsidR="008B3D80">
        <w:t>Klient</w:t>
      </w:r>
      <w:r>
        <w:t xml:space="preserve">u, darbuotojui suskamba telefonas ir yra būtina atsiliepti, darbuotojas atsiprašo </w:t>
      </w:r>
      <w:r w:rsidR="008B3D80">
        <w:t>Klient</w:t>
      </w:r>
      <w:r>
        <w:t xml:space="preserve">o prieš atsiliepdamas į skambutį, telefonu bendrauja trumpai, o baigus pokalbį padėkoja </w:t>
      </w:r>
      <w:r w:rsidR="008B3D80">
        <w:t>Klient</w:t>
      </w:r>
      <w:r>
        <w:t>ui, kad palaukė.</w:t>
      </w:r>
      <w:r>
        <w:rPr>
          <w:b/>
        </w:rPr>
        <w:t xml:space="preserve"> </w:t>
      </w:r>
    </w:p>
    <w:p w14:paraId="6DF04300" w14:textId="77777777" w:rsidR="00FB65A0" w:rsidRDefault="00EA217E">
      <w:pPr>
        <w:ind w:left="-5" w:right="52"/>
      </w:pPr>
      <w:r>
        <w:lastRenderedPageBreak/>
        <w:t xml:space="preserve">2.13. Darbuotojas sutikslina arba pasižymi papildomą informaciją: </w:t>
      </w:r>
      <w:r w:rsidR="008B3D80">
        <w:t>Klient</w:t>
      </w:r>
      <w:r>
        <w:t>o telefono numerį, adresą, el. pašto adresą.</w:t>
      </w:r>
      <w:r>
        <w:rPr>
          <w:b/>
        </w:rPr>
        <w:t xml:space="preserve"> </w:t>
      </w:r>
    </w:p>
    <w:p w14:paraId="354755EE" w14:textId="77777777" w:rsidR="00FB65A0" w:rsidRDefault="00EA217E" w:rsidP="00EE4998">
      <w:pPr>
        <w:tabs>
          <w:tab w:val="center" w:pos="2121"/>
        </w:tabs>
        <w:ind w:left="-15" w:firstLine="0"/>
      </w:pPr>
      <w:r>
        <w:t>2.14.</w:t>
      </w:r>
      <w:r w:rsidR="00FA4361">
        <w:t xml:space="preserve"> </w:t>
      </w:r>
      <w:r>
        <w:t xml:space="preserve">Darbuotojas prie </w:t>
      </w:r>
      <w:r w:rsidR="008B3D80">
        <w:t>Klient</w:t>
      </w:r>
      <w:r>
        <w:t>o nerūko.</w:t>
      </w:r>
      <w:r>
        <w:rPr>
          <w:b/>
        </w:rPr>
        <w:t xml:space="preserve"> </w:t>
      </w:r>
    </w:p>
    <w:p w14:paraId="0CB859EA" w14:textId="77777777" w:rsidR="00FB65A0" w:rsidRDefault="00EA217E" w:rsidP="00EE4998">
      <w:pPr>
        <w:tabs>
          <w:tab w:val="center" w:pos="4895"/>
        </w:tabs>
        <w:ind w:left="-15" w:firstLine="0"/>
      </w:pPr>
      <w:r>
        <w:t>2.15. Pokalbio pabaigoje darbuotojas atsisveikina ir palinki „Geros dienos“, „Linksmų švenčių“ ir pan.</w:t>
      </w:r>
      <w:r>
        <w:rPr>
          <w:b/>
        </w:rPr>
        <w:t xml:space="preserve"> </w:t>
      </w:r>
    </w:p>
    <w:p w14:paraId="175E204E" w14:textId="77777777" w:rsidR="00FB65A0" w:rsidRDefault="00EA217E" w:rsidP="00EE4998">
      <w:pPr>
        <w:ind w:left="-5" w:right="52"/>
      </w:pPr>
      <w:r>
        <w:t xml:space="preserve">2.16. Jei </w:t>
      </w:r>
      <w:r w:rsidR="008B3D80">
        <w:t>Klient</w:t>
      </w:r>
      <w:r>
        <w:t xml:space="preserve">o apibūdinama problema ir užduodami klausimai nesusiję su atliekamais darbais ar viršija darbus atliekančio darbuotojo kompetenciją, tokiu atveju darbuotojas privalo informuoti </w:t>
      </w:r>
      <w:r w:rsidR="008B3D80">
        <w:t>Klient</w:t>
      </w:r>
      <w:r>
        <w:t xml:space="preserve">ą, kad jis kreiptųsi rūpimais klausimais į artimiausią </w:t>
      </w:r>
      <w:r w:rsidRPr="00C1562C">
        <w:t xml:space="preserve">Bendrovės </w:t>
      </w:r>
      <w:r w:rsidR="008B3D80" w:rsidRPr="00C1562C">
        <w:t>Klient</w:t>
      </w:r>
      <w:r w:rsidRPr="00C1562C">
        <w:t xml:space="preserve">ų aptarnavimo centrą arba telefonu </w:t>
      </w:r>
      <w:r w:rsidR="002B77A9" w:rsidRPr="00C1562C">
        <w:t>1852</w:t>
      </w:r>
      <w:r w:rsidRPr="00C1562C">
        <w:t>.</w:t>
      </w:r>
      <w:r>
        <w:t xml:space="preserve"> </w:t>
      </w:r>
    </w:p>
    <w:p w14:paraId="110A0FF4" w14:textId="77777777" w:rsidR="00FB65A0" w:rsidRDefault="00EA217E">
      <w:pPr>
        <w:ind w:left="-5" w:right="52"/>
      </w:pPr>
      <w:r>
        <w:t xml:space="preserve">2.17. Darbuotojas privalo vengti su </w:t>
      </w:r>
      <w:r w:rsidR="008B3D80">
        <w:t>Klient</w:t>
      </w:r>
      <w:r>
        <w:t xml:space="preserve">ais nesusipratimų, ginčų, kivirčų, provokuojančių veiksmų, o galimo smurto ar incidento atveju stengtis pasišalinti. </w:t>
      </w:r>
    </w:p>
    <w:p w14:paraId="4A12BF49" w14:textId="77777777" w:rsidR="00FB65A0" w:rsidRDefault="00EA217E">
      <w:pPr>
        <w:ind w:left="-5" w:right="52"/>
      </w:pPr>
      <w:r>
        <w:t xml:space="preserve">2.18. Jei apskaitos prietaisas įrengtas objekto viduje, paslaugų teikėjo darbuotojas privalo iš anksto susiskambinti su </w:t>
      </w:r>
      <w:r w:rsidR="008B3D80">
        <w:t>Klient</w:t>
      </w:r>
      <w:r>
        <w:t xml:space="preserve">u ir susitarti laiką, kuomet bus galima nurašyti apskaitos prietaiso rodmenis. </w:t>
      </w:r>
    </w:p>
    <w:p w14:paraId="4C411D79" w14:textId="77777777" w:rsidR="00FB65A0" w:rsidRDefault="00EA217E">
      <w:pPr>
        <w:ind w:left="-5" w:right="52"/>
      </w:pPr>
      <w:r>
        <w:t xml:space="preserve">2.19. Paslaugos teikėjas  privalo organizuoti rodmenų nurašymo darbus taip, kad visi veiksmai </w:t>
      </w:r>
      <w:r w:rsidR="008B3D80">
        <w:t>Klient</w:t>
      </w:r>
      <w:r>
        <w:t xml:space="preserve">o patalpose ar teritorijoje būtų vykdomi nuo 8 iki 21 val., išskyrus atvejus, kai </w:t>
      </w:r>
      <w:r w:rsidR="008B3D80">
        <w:t>Klient</w:t>
      </w:r>
      <w:r>
        <w:t>as aiškiai sutinka, kad darbai būtų atliekami ir kitu laiku.</w:t>
      </w:r>
      <w:r>
        <w:rPr>
          <w:b/>
        </w:rPr>
        <w:t xml:space="preserve"> </w:t>
      </w:r>
    </w:p>
    <w:p w14:paraId="79148F82" w14:textId="77777777" w:rsidR="00FB65A0" w:rsidRDefault="00EA217E">
      <w:pPr>
        <w:ind w:left="-5" w:right="52"/>
      </w:pPr>
      <w:r>
        <w:t xml:space="preserve">2.20. Darbuotojas  gali naudoti išankstines </w:t>
      </w:r>
      <w:r w:rsidR="008B3D80">
        <w:t>Klient</w:t>
      </w:r>
      <w:r>
        <w:t xml:space="preserve">o informavimo priemones apie planuojamą atlikti rodmenų nurašymo paslaugą, naudodamasis Užsakovo pateiktais asmeniniais </w:t>
      </w:r>
      <w:r w:rsidR="008B3D80">
        <w:t>Klient</w:t>
      </w:r>
      <w:r>
        <w:t>ų kontaktiniais duomenimis (Pvz.: telefono numeriu) bei savo kontaktų duomenų baze, skelbti viešus pranešimus (jei tik to reikia). Visų pranešimų formos ir turinys privalo būti iš anksto suderinti su Užsakovu ir jo patvirtinti.</w:t>
      </w:r>
      <w:r>
        <w:rPr>
          <w:b/>
        </w:rPr>
        <w:t xml:space="preserve"> </w:t>
      </w:r>
    </w:p>
    <w:p w14:paraId="24D2654A" w14:textId="77777777" w:rsidR="00FB65A0" w:rsidRDefault="00EA217E">
      <w:pPr>
        <w:ind w:left="-5" w:right="52"/>
      </w:pPr>
      <w:r>
        <w:t xml:space="preserve">2.21. Skambinimo </w:t>
      </w:r>
      <w:r w:rsidR="008B3D80">
        <w:t>Klient</w:t>
      </w:r>
      <w:r>
        <w:t xml:space="preserve">ams laikas yra darbo dienomis nuo 8.30 iki 19.00 valandos. Jei nepavyksta prisiskambinti, pakartotinai galima skambinti po 30 min. </w:t>
      </w:r>
      <w:r>
        <w:rPr>
          <w:b/>
        </w:rPr>
        <w:t xml:space="preserve"> </w:t>
      </w:r>
    </w:p>
    <w:p w14:paraId="3684937D" w14:textId="77777777" w:rsidR="00FB65A0" w:rsidRDefault="00EA217E" w:rsidP="00EE4998">
      <w:pPr>
        <w:tabs>
          <w:tab w:val="right" w:pos="9695"/>
        </w:tabs>
        <w:ind w:left="-15" w:firstLine="0"/>
      </w:pPr>
      <w:r>
        <w:t xml:space="preserve">2.22. Jei darbuotojas naudojasi automobiliu, atvykęs pas </w:t>
      </w:r>
      <w:r w:rsidR="008B3D80">
        <w:t>Klient</w:t>
      </w:r>
      <w:r>
        <w:t xml:space="preserve">ą, tvarkingai pastato jį tam skirtoje vietoje. </w:t>
      </w:r>
    </w:p>
    <w:p w14:paraId="171AE074" w14:textId="77777777" w:rsidR="00FB65A0" w:rsidRDefault="00EA217E" w:rsidP="00EE4998">
      <w:pPr>
        <w:ind w:left="-5" w:right="52"/>
      </w:pPr>
      <w:r>
        <w:t xml:space="preserve">Jei tokios vietos nėra, darbuotojas automobilį stato taip, kad netrukdytų eismo ir nepakenktų </w:t>
      </w:r>
      <w:r w:rsidR="008B3D80">
        <w:t>Klient</w:t>
      </w:r>
      <w:r>
        <w:t>o turtui (pvz., vejai).</w:t>
      </w:r>
      <w:r>
        <w:rPr>
          <w:b/>
        </w:rPr>
        <w:t xml:space="preserve"> </w:t>
      </w:r>
    </w:p>
    <w:p w14:paraId="7D2184E6" w14:textId="77777777" w:rsidR="00FB65A0" w:rsidRDefault="00EA217E" w:rsidP="00EE4998">
      <w:pPr>
        <w:tabs>
          <w:tab w:val="center" w:pos="3802"/>
        </w:tabs>
        <w:ind w:left="-15" w:firstLine="0"/>
      </w:pPr>
      <w:r>
        <w:t>2.23.</w:t>
      </w:r>
      <w:r w:rsidR="00391091">
        <w:t xml:space="preserve"> </w:t>
      </w:r>
      <w:r>
        <w:t>Darbuotojams rekomenduojama turėti apsaugos nuo šunų priemones.</w:t>
      </w:r>
      <w:r>
        <w:rPr>
          <w:b/>
        </w:rPr>
        <w:t xml:space="preserve"> </w:t>
      </w:r>
    </w:p>
    <w:p w14:paraId="09F465B1" w14:textId="77777777" w:rsidR="00FB65A0" w:rsidRDefault="00EA217E" w:rsidP="00EE4998">
      <w:pPr>
        <w:tabs>
          <w:tab w:val="center" w:pos="5035"/>
        </w:tabs>
        <w:ind w:left="-15" w:firstLine="0"/>
      </w:pPr>
      <w:r>
        <w:t xml:space="preserve">2.24. Paslaugos teikėjo  darbuotojai savo kompetencijos ribose atsako į </w:t>
      </w:r>
      <w:r w:rsidR="008B3D80">
        <w:t>Klient</w:t>
      </w:r>
      <w:r>
        <w:t>o užduodamus klausimus.</w:t>
      </w:r>
      <w:r>
        <w:rPr>
          <w:b/>
        </w:rPr>
        <w:t xml:space="preserve"> </w:t>
      </w:r>
    </w:p>
    <w:p w14:paraId="7FEDEDC5" w14:textId="77777777" w:rsidR="00FB65A0" w:rsidRDefault="00EA217E" w:rsidP="00EE4998">
      <w:pPr>
        <w:tabs>
          <w:tab w:val="center" w:pos="4989"/>
        </w:tabs>
        <w:ind w:left="-15" w:firstLine="0"/>
      </w:pPr>
      <w:r>
        <w:t>2.25.</w:t>
      </w:r>
      <w:r w:rsidR="00391091">
        <w:t xml:space="preserve"> </w:t>
      </w:r>
      <w:r>
        <w:t xml:space="preserve">Užsakovas nuolat vykdo </w:t>
      </w:r>
      <w:r w:rsidR="008B3D80">
        <w:t>Klient</w:t>
      </w:r>
      <w:r>
        <w:t xml:space="preserve">ų apklausas apie </w:t>
      </w:r>
      <w:r w:rsidR="00434FA1">
        <w:t>paslaugos teikėjo</w:t>
      </w:r>
      <w:r>
        <w:t xml:space="preserve"> darbuotojų paslaugos suteikimo kokybę.</w:t>
      </w:r>
      <w:r>
        <w:rPr>
          <w:b/>
        </w:rPr>
        <w:t xml:space="preserve"> </w:t>
      </w:r>
    </w:p>
    <w:p w14:paraId="65C7A0CA" w14:textId="77777777" w:rsidR="00FB65A0" w:rsidRDefault="00EA217E" w:rsidP="00EE4998">
      <w:pPr>
        <w:spacing w:after="11" w:line="259" w:lineRule="auto"/>
        <w:ind w:left="0" w:firstLine="0"/>
      </w:pPr>
      <w:r>
        <w:rPr>
          <w:b/>
        </w:rPr>
        <w:t xml:space="preserve"> </w:t>
      </w:r>
    </w:p>
    <w:p w14:paraId="367059E6" w14:textId="7CDBBEEF" w:rsidR="00FB65A0" w:rsidRDefault="00EA217E" w:rsidP="00EE4998">
      <w:pPr>
        <w:pStyle w:val="Heading1"/>
        <w:tabs>
          <w:tab w:val="center" w:pos="592"/>
          <w:tab w:val="center" w:pos="5169"/>
        </w:tabs>
        <w:ind w:left="0" w:right="0" w:firstLine="0"/>
        <w:jc w:val="both"/>
      </w:pPr>
      <w:r>
        <w:rPr>
          <w:rFonts w:ascii="Calibri" w:eastAsia="Calibri" w:hAnsi="Calibri" w:cs="Calibri"/>
          <w:b w:val="0"/>
          <w:sz w:val="22"/>
        </w:rPr>
        <w:tab/>
      </w:r>
      <w:r>
        <w:t xml:space="preserve">3. </w:t>
      </w:r>
      <w:r>
        <w:tab/>
        <w:t xml:space="preserve">BENDRIEJI REIKALAVIMAI </w:t>
      </w:r>
      <w:r w:rsidR="00472CF9">
        <w:t>TIEKĖJO</w:t>
      </w:r>
      <w:r>
        <w:t xml:space="preserve"> DARBUOTOJO IR AUTOMOBILIO IŠVAIZDAI </w:t>
      </w:r>
    </w:p>
    <w:p w14:paraId="0F359158" w14:textId="77777777" w:rsidR="00FB65A0" w:rsidRDefault="00EA217E" w:rsidP="00EE4998">
      <w:pPr>
        <w:spacing w:after="19" w:line="259" w:lineRule="auto"/>
        <w:ind w:left="0" w:firstLine="0"/>
      </w:pPr>
      <w:r>
        <w:rPr>
          <w:b/>
        </w:rPr>
        <w:t xml:space="preserve"> </w:t>
      </w:r>
    </w:p>
    <w:p w14:paraId="151586B5" w14:textId="77777777" w:rsidR="00FB65A0" w:rsidRDefault="00EA217E" w:rsidP="00EE4998">
      <w:pPr>
        <w:ind w:left="-5" w:right="52"/>
      </w:pPr>
      <w:r>
        <w:t>3.1. Darbuotojų dėvimi drabužiai ar darbo rūbai/uniforma turi būti švari ir tvarkinga. Taip pat ant aprangos turi matytis Paslaugos teikėjo logotipai.</w:t>
      </w:r>
      <w:r>
        <w:rPr>
          <w:b/>
        </w:rPr>
        <w:t xml:space="preserve"> </w:t>
      </w:r>
    </w:p>
    <w:p w14:paraId="75DD87E5" w14:textId="77777777" w:rsidR="00FB65A0" w:rsidRDefault="00EA217E">
      <w:pPr>
        <w:ind w:left="-5" w:right="52"/>
      </w:pPr>
      <w:r>
        <w:t>3.2. Rangovų darbuotojas privalo laikytis pagrindinių asmens higienos reikalavimu: švarios rankos,  plaukai, veidas ir kitos kūno dalys. Saikingai naudoti kvepalus.</w:t>
      </w:r>
      <w:r>
        <w:rPr>
          <w:b/>
        </w:rPr>
        <w:t xml:space="preserve"> </w:t>
      </w:r>
    </w:p>
    <w:p w14:paraId="4EB35A98" w14:textId="77777777" w:rsidR="00FB65A0" w:rsidRDefault="00EA217E">
      <w:pPr>
        <w:ind w:left="-5" w:right="52"/>
      </w:pPr>
      <w:r>
        <w:t>3.3. Automobilis privalo būti nuplautas ir švarus, viduje esantys daiktai sudėti tvarkingai į tam skirtas daiktadėžes.</w:t>
      </w:r>
      <w:r>
        <w:rPr>
          <w:b/>
        </w:rPr>
        <w:t xml:space="preserve"> </w:t>
      </w:r>
    </w:p>
    <w:p w14:paraId="51A7638B" w14:textId="77777777" w:rsidR="00FB65A0" w:rsidRDefault="00EA217E">
      <w:pPr>
        <w:spacing w:after="16" w:line="259" w:lineRule="auto"/>
        <w:ind w:left="0" w:firstLine="0"/>
        <w:jc w:val="left"/>
      </w:pPr>
      <w:r>
        <w:rPr>
          <w:b/>
        </w:rPr>
        <w:t xml:space="preserve"> </w:t>
      </w:r>
    </w:p>
    <w:p w14:paraId="1DA29BAC" w14:textId="77777777" w:rsidR="00FB65A0" w:rsidRDefault="00EA217E">
      <w:pPr>
        <w:pStyle w:val="Heading1"/>
        <w:tabs>
          <w:tab w:val="center" w:pos="2320"/>
          <w:tab w:val="center" w:pos="5172"/>
        </w:tabs>
        <w:ind w:left="0" w:right="0" w:firstLine="0"/>
        <w:jc w:val="left"/>
      </w:pPr>
      <w:r>
        <w:rPr>
          <w:rFonts w:ascii="Calibri" w:eastAsia="Calibri" w:hAnsi="Calibri" w:cs="Calibri"/>
          <w:b w:val="0"/>
          <w:sz w:val="22"/>
        </w:rPr>
        <w:tab/>
      </w:r>
      <w:r>
        <w:t xml:space="preserve">4. </w:t>
      </w:r>
      <w:r>
        <w:tab/>
        <w:t xml:space="preserve">DAŽNIAUSI </w:t>
      </w:r>
      <w:r w:rsidR="008B3D80">
        <w:t>KLIENT</w:t>
      </w:r>
      <w:r>
        <w:t xml:space="preserve">Ų UŽDUODAMI KLAUSIMAI </w:t>
      </w:r>
    </w:p>
    <w:p w14:paraId="023AD69A" w14:textId="77777777" w:rsidR="006E5367" w:rsidRPr="006E5367" w:rsidRDefault="006E5367" w:rsidP="006E5367"/>
    <w:tbl>
      <w:tblPr>
        <w:tblStyle w:val="TableGrid"/>
        <w:tblW w:w="9627" w:type="dxa"/>
        <w:tblInd w:w="6" w:type="dxa"/>
        <w:tblCellMar>
          <w:top w:w="6" w:type="dxa"/>
          <w:left w:w="107" w:type="dxa"/>
          <w:right w:w="14" w:type="dxa"/>
        </w:tblCellMar>
        <w:tblLook w:val="04A0" w:firstRow="1" w:lastRow="0" w:firstColumn="1" w:lastColumn="0" w:noHBand="0" w:noVBand="1"/>
      </w:tblPr>
      <w:tblGrid>
        <w:gridCol w:w="3112"/>
        <w:gridCol w:w="6515"/>
      </w:tblGrid>
      <w:tr w:rsidR="00B62D47" w14:paraId="51567450" w14:textId="77777777" w:rsidTr="00F8633B">
        <w:trPr>
          <w:trHeight w:val="416"/>
        </w:trPr>
        <w:tc>
          <w:tcPr>
            <w:tcW w:w="3112"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6477F81" w14:textId="77777777" w:rsidR="00B62D47" w:rsidRDefault="00B62D47" w:rsidP="00B62D47">
            <w:pPr>
              <w:spacing w:after="0" w:line="259" w:lineRule="auto"/>
              <w:ind w:left="0" w:firstLine="0"/>
              <w:jc w:val="left"/>
            </w:pPr>
            <w:r w:rsidRPr="00A727F3">
              <w:rPr>
                <w:rFonts w:ascii="Segoe UI" w:eastAsia="Times New Roman" w:hAnsi="Segoe UI" w:cs="Segoe UI"/>
                <w:b/>
                <w:bCs/>
                <w:color w:val="444444"/>
                <w:szCs w:val="20"/>
              </w:rPr>
              <w:t>KLAUSIMAS</w:t>
            </w:r>
          </w:p>
        </w:tc>
        <w:tc>
          <w:tcPr>
            <w:tcW w:w="6515"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FF33C21" w14:textId="77777777" w:rsidR="00B62D47" w:rsidRDefault="00B62D47" w:rsidP="00B62D47">
            <w:pPr>
              <w:spacing w:after="0" w:line="259" w:lineRule="auto"/>
              <w:ind w:left="1" w:firstLine="0"/>
              <w:jc w:val="left"/>
            </w:pPr>
            <w:r w:rsidRPr="00A727F3">
              <w:rPr>
                <w:rFonts w:ascii="Segoe UI" w:eastAsia="Times New Roman" w:hAnsi="Segoe UI" w:cs="Segoe UI"/>
                <w:b/>
                <w:bCs/>
                <w:color w:val="444444"/>
                <w:szCs w:val="20"/>
              </w:rPr>
              <w:t>ATSAKYMAS</w:t>
            </w:r>
          </w:p>
        </w:tc>
      </w:tr>
    </w:tbl>
    <w:p w14:paraId="7CB8EEFC" w14:textId="77777777" w:rsidR="00B62D47" w:rsidRDefault="00B62D47">
      <w:pPr>
        <w:spacing w:after="31" w:line="259" w:lineRule="auto"/>
        <w:ind w:left="2965"/>
        <w:jc w:val="left"/>
        <w:rPr>
          <w:b/>
        </w:rPr>
      </w:pPr>
    </w:p>
    <w:p w14:paraId="5DB53627" w14:textId="77777777" w:rsidR="006E5367" w:rsidRDefault="006E5367">
      <w:pPr>
        <w:spacing w:after="31" w:line="259" w:lineRule="auto"/>
        <w:ind w:left="2965"/>
        <w:jc w:val="left"/>
        <w:rPr>
          <w:b/>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42"/>
        <w:gridCol w:w="4843"/>
      </w:tblGrid>
      <w:tr w:rsidR="006E5367" w:rsidRPr="00A727F3" w14:paraId="290CBC82" w14:textId="77777777" w:rsidTr="00F8633B">
        <w:trPr>
          <w:tblCellSpacing w:w="0" w:type="dxa"/>
        </w:trPr>
        <w:tc>
          <w:tcPr>
            <w:tcW w:w="2500" w:type="pct"/>
            <w:vAlign w:val="center"/>
            <w:hideMark/>
          </w:tcPr>
          <w:p w14:paraId="0BEB52B5" w14:textId="77777777" w:rsidR="006E5367" w:rsidRPr="00A727F3" w:rsidRDefault="006E5367" w:rsidP="00F8633B">
            <w:pPr>
              <w:spacing w:after="0" w:line="240" w:lineRule="auto"/>
              <w:jc w:val="center"/>
              <w:rPr>
                <w:rFonts w:ascii="Segoe UI" w:eastAsia="Times New Roman" w:hAnsi="Segoe UI" w:cs="Segoe UI"/>
                <w:color w:val="444444"/>
                <w:szCs w:val="20"/>
              </w:rPr>
            </w:pPr>
            <w:r w:rsidRPr="00A727F3">
              <w:rPr>
                <w:rFonts w:ascii="Segoe UI" w:eastAsia="Times New Roman" w:hAnsi="Segoe UI" w:cs="Segoe UI"/>
                <w:b/>
                <w:bCs/>
                <w:color w:val="444444"/>
                <w:szCs w:val="20"/>
              </w:rPr>
              <w:t>KLAUSIMAS</w:t>
            </w:r>
          </w:p>
        </w:tc>
        <w:tc>
          <w:tcPr>
            <w:tcW w:w="2500" w:type="pct"/>
            <w:vAlign w:val="center"/>
            <w:hideMark/>
          </w:tcPr>
          <w:p w14:paraId="5DD0A9BE" w14:textId="77777777" w:rsidR="006E5367" w:rsidRPr="00A727F3" w:rsidRDefault="006E5367" w:rsidP="00F8633B">
            <w:pPr>
              <w:spacing w:after="0" w:line="240" w:lineRule="auto"/>
              <w:jc w:val="center"/>
              <w:rPr>
                <w:rFonts w:ascii="Segoe UI" w:eastAsia="Times New Roman" w:hAnsi="Segoe UI" w:cs="Segoe UI"/>
                <w:color w:val="444444"/>
                <w:szCs w:val="20"/>
              </w:rPr>
            </w:pPr>
            <w:r w:rsidRPr="00A727F3">
              <w:rPr>
                <w:rFonts w:ascii="Segoe UI" w:eastAsia="Times New Roman" w:hAnsi="Segoe UI" w:cs="Segoe UI"/>
                <w:b/>
                <w:bCs/>
                <w:color w:val="444444"/>
                <w:szCs w:val="20"/>
              </w:rPr>
              <w:t>ATSAKYMAS</w:t>
            </w:r>
          </w:p>
        </w:tc>
      </w:tr>
      <w:tr w:rsidR="006E5367" w:rsidRPr="00A727F3" w14:paraId="287FB79E" w14:textId="77777777" w:rsidTr="00F8633B">
        <w:trPr>
          <w:tblCellSpacing w:w="0" w:type="dxa"/>
        </w:trPr>
        <w:tc>
          <w:tcPr>
            <w:tcW w:w="0" w:type="auto"/>
            <w:gridSpan w:val="2"/>
            <w:vAlign w:val="center"/>
            <w:hideMark/>
          </w:tcPr>
          <w:p w14:paraId="68A8A2F0" w14:textId="77777777" w:rsidR="006E5367" w:rsidRPr="00A727F3" w:rsidRDefault="006E5367" w:rsidP="00F8633B">
            <w:pPr>
              <w:spacing w:after="0" w:line="240" w:lineRule="auto"/>
              <w:jc w:val="center"/>
              <w:rPr>
                <w:rFonts w:ascii="Segoe UI" w:eastAsia="Times New Roman" w:hAnsi="Segoe UI" w:cs="Segoe UI"/>
                <w:color w:val="444444"/>
                <w:szCs w:val="20"/>
              </w:rPr>
            </w:pPr>
            <w:r w:rsidRPr="00A727F3">
              <w:rPr>
                <w:rFonts w:ascii="Segoe UI" w:eastAsia="Times New Roman" w:hAnsi="Segoe UI" w:cs="Segoe UI"/>
                <w:b/>
                <w:bCs/>
                <w:color w:val="444444"/>
                <w:szCs w:val="20"/>
              </w:rPr>
              <w:t>BENDRI KLAUSIMAI</w:t>
            </w:r>
            <w:r w:rsidRPr="00A727F3">
              <w:rPr>
                <w:rFonts w:ascii="Segoe UI" w:eastAsia="Times New Roman" w:hAnsi="Segoe UI" w:cs="Segoe UI"/>
                <w:color w:val="444444"/>
                <w:szCs w:val="20"/>
              </w:rPr>
              <w:t xml:space="preserve"> ​</w:t>
            </w:r>
          </w:p>
        </w:tc>
      </w:tr>
      <w:tr w:rsidR="006E5367" w:rsidRPr="00A727F3" w14:paraId="76FF98CD" w14:textId="77777777" w:rsidTr="00F8633B">
        <w:trPr>
          <w:tblCellSpacing w:w="0" w:type="dxa"/>
        </w:trPr>
        <w:tc>
          <w:tcPr>
            <w:tcW w:w="0" w:type="auto"/>
            <w:vAlign w:val="center"/>
            <w:hideMark/>
          </w:tcPr>
          <w:p w14:paraId="46B3E77D" w14:textId="77777777" w:rsidR="006E5367" w:rsidRPr="006E5367" w:rsidRDefault="006E5367" w:rsidP="006E5367">
            <w:pPr>
              <w:ind w:left="-5" w:right="52"/>
            </w:pPr>
            <w:r w:rsidRPr="006E5367">
              <w:t>​</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2565"/>
              <w:gridCol w:w="2227"/>
            </w:tblGrid>
            <w:tr w:rsidR="006E5367" w:rsidRPr="00A727F3" w14:paraId="744C1667" w14:textId="77777777" w:rsidTr="00F8633B">
              <w:trPr>
                <w:tblCellSpacing w:w="0" w:type="dxa"/>
              </w:trPr>
              <w:tc>
                <w:tcPr>
                  <w:tcW w:w="3720" w:type="dxa"/>
                  <w:vAlign w:val="center"/>
                  <w:hideMark/>
                </w:tcPr>
                <w:p w14:paraId="7EC47DFF" w14:textId="77777777" w:rsidR="006E5367" w:rsidRPr="006E5367" w:rsidRDefault="006E5367" w:rsidP="006E5367">
                  <w:pPr>
                    <w:ind w:left="-5" w:right="52"/>
                  </w:pPr>
                  <w:r w:rsidRPr="006E5367">
                    <w:t>Kodėl atsiskiria energijos skirstymo operatoriaus ir tiekėjo funkcijos?</w:t>
                  </w:r>
                </w:p>
              </w:tc>
              <w:tc>
                <w:tcPr>
                  <w:tcW w:w="4065" w:type="dxa"/>
                  <w:vAlign w:val="center"/>
                  <w:hideMark/>
                </w:tcPr>
                <w:p w14:paraId="5322ACCD" w14:textId="77777777" w:rsidR="006E5367" w:rsidRPr="006E5367" w:rsidRDefault="006E5367" w:rsidP="006E5367">
                  <w:pPr>
                    <w:ind w:left="-5" w:right="52"/>
                  </w:pPr>
                </w:p>
              </w:tc>
            </w:tr>
          </w:tbl>
          <w:p w14:paraId="260456C5" w14:textId="77777777" w:rsidR="006E5367" w:rsidRPr="006E5367" w:rsidRDefault="006E5367" w:rsidP="006E5367">
            <w:pPr>
              <w:ind w:left="-5" w:right="52"/>
            </w:pPr>
          </w:p>
        </w:tc>
        <w:tc>
          <w:tcPr>
            <w:tcW w:w="0" w:type="auto"/>
            <w:vAlign w:val="center"/>
            <w:hideMark/>
          </w:tcPr>
          <w:p w14:paraId="0F818608" w14:textId="77777777" w:rsidR="006E5367" w:rsidRPr="006E5367" w:rsidRDefault="006E5367" w:rsidP="006E5367">
            <w:pPr>
              <w:ind w:left="-5" w:right="52"/>
            </w:pPr>
            <w:r w:rsidRPr="006E5367">
              <w:t>​Aiškus veiklų (skirstymo ir tiekimo) atskyrimas reikalingas siekiant užtikrinti skaidresnę skirstomųjų tinklų operatoriaus veiklą. Taip pat tai leis mums, ESO, susikoncentruoti ir dar daugiau savo resursų skirti tinklų infrastruktūros priežiūrai.​</w:t>
            </w:r>
          </w:p>
        </w:tc>
      </w:tr>
      <w:tr w:rsidR="006E5367" w:rsidRPr="00A727F3" w14:paraId="7C770D58" w14:textId="77777777" w:rsidTr="00F8633B">
        <w:trPr>
          <w:tblCellSpacing w:w="0" w:type="dxa"/>
        </w:trPr>
        <w:tc>
          <w:tcPr>
            <w:tcW w:w="0" w:type="auto"/>
            <w:vAlign w:val="center"/>
            <w:hideMark/>
          </w:tcPr>
          <w:p w14:paraId="4695DDA5" w14:textId="77777777" w:rsidR="006E5367" w:rsidRPr="006E5367" w:rsidRDefault="006E5367" w:rsidP="006E5367">
            <w:pPr>
              <w:ind w:left="-5" w:right="52"/>
            </w:pPr>
            <w:r w:rsidRPr="006E5367">
              <w:t>Kokia veikla užsiima ESO? Kokios  skirstymo operatoriaus funkcijos?</w:t>
            </w:r>
          </w:p>
        </w:tc>
        <w:tc>
          <w:tcPr>
            <w:tcW w:w="0" w:type="auto"/>
            <w:vAlign w:val="center"/>
            <w:hideMark/>
          </w:tcPr>
          <w:p w14:paraId="7E64CF71" w14:textId="77777777" w:rsidR="006E5367" w:rsidRPr="006E5367" w:rsidRDefault="006E5367" w:rsidP="006E5367">
            <w:pPr>
              <w:ind w:left="-5" w:right="52"/>
            </w:pPr>
            <w:r w:rsidRPr="006E5367">
              <w:t xml:space="preserve">Pagrindinės ESO funkcijos: garantinis elektros ir dujų tiekimas, elektros ir dujų įvedimas, elektros ir dujų skirstymo tinklų eksploatavimas, priežiūra, valdymas ir </w:t>
            </w:r>
            <w:r w:rsidRPr="006E5367">
              <w:lastRenderedPageBreak/>
              <w:t>plėtra, jų saugumo ir patikimumo užtikrinimas, elektros ir dujų skirstymas.</w:t>
            </w:r>
          </w:p>
        </w:tc>
      </w:tr>
      <w:tr w:rsidR="006E5367" w:rsidRPr="00F71FEB" w14:paraId="61FDFE93" w14:textId="77777777" w:rsidTr="00F8633B">
        <w:trPr>
          <w:tblCellSpacing w:w="0" w:type="dxa"/>
        </w:trPr>
        <w:tc>
          <w:tcPr>
            <w:tcW w:w="0" w:type="auto"/>
            <w:vAlign w:val="center"/>
            <w:hideMark/>
          </w:tcPr>
          <w:p w14:paraId="7E47ED5D" w14:textId="77777777" w:rsidR="006E5367" w:rsidRPr="006E5367" w:rsidRDefault="006E5367" w:rsidP="006E5367">
            <w:pPr>
              <w:ind w:left="-5" w:right="52"/>
            </w:pPr>
            <w:r w:rsidRPr="006E5367">
              <w:lastRenderedPageBreak/>
              <w:t>Kokiais klausimais galima kreiptis į Energijos skirstymo operatorių?</w:t>
            </w:r>
          </w:p>
        </w:tc>
        <w:tc>
          <w:tcPr>
            <w:tcW w:w="0" w:type="auto"/>
            <w:vAlign w:val="center"/>
            <w:hideMark/>
          </w:tcPr>
          <w:p w14:paraId="286A077E" w14:textId="77777777" w:rsidR="006E5367" w:rsidRPr="006E5367" w:rsidRDefault="006E5367" w:rsidP="006E5367">
            <w:pPr>
              <w:spacing w:before="100" w:beforeAutospacing="1" w:afterAutospacing="1"/>
              <w:ind w:left="-5" w:right="52"/>
              <w:jc w:val="left"/>
            </w:pPr>
            <w:r w:rsidRPr="006E5367">
              <w:t>Pagrindiniai klausimai, kuriais galima kreiptis į ESO:</w:t>
            </w:r>
            <w:r w:rsidRPr="006E5367">
              <w:br/>
              <w:t>Elektros/dujų sutrikimai</w:t>
            </w:r>
            <w:r w:rsidRPr="006E5367">
              <w:br/>
              <w:t>Elektros/dujų įvedimas ir vidaus tinko įrengimas Elektros galios keitimas</w:t>
            </w:r>
            <w:r w:rsidRPr="006E5367">
              <w:br/>
              <w:t>Gaminančio kliento prijungimas</w:t>
            </w:r>
            <w:r w:rsidRPr="006E5367">
              <w:br/>
              <w:t>Skaitikliai: jų priežiūra ir tikrinimas</w:t>
            </w:r>
            <w:r w:rsidRPr="006E5367">
              <w:br/>
              <w:t>Skaitiklio perkėlimas</w:t>
            </w:r>
            <w:r w:rsidRPr="006E5367">
              <w:br/>
              <w:t xml:space="preserve">Automatizuota apskaita </w:t>
            </w:r>
            <w:r w:rsidRPr="006E5367">
              <w:br/>
              <w:t>Dujotiekio remontas ir pertvarkymas</w:t>
            </w:r>
            <w:r w:rsidRPr="006E5367">
              <w:br/>
              <w:t>Dujinių viryklių prijungimas ir perstatymas</w:t>
            </w:r>
            <w:r w:rsidRPr="006E5367">
              <w:br/>
              <w:t>Kompensacija už servitutus</w:t>
            </w:r>
          </w:p>
          <w:p w14:paraId="06AE263F" w14:textId="77777777" w:rsidR="006E5367" w:rsidRPr="006E5367" w:rsidRDefault="006E5367" w:rsidP="006E5367">
            <w:pPr>
              <w:spacing w:before="100" w:beforeAutospacing="1" w:afterAutospacing="1"/>
              <w:ind w:left="-5" w:right="52"/>
              <w:jc w:val="left"/>
            </w:pPr>
            <w:r w:rsidRPr="006E5367">
              <w:t>Elektros skirstymas verslo klientams</w:t>
            </w:r>
          </w:p>
        </w:tc>
      </w:tr>
      <w:tr w:rsidR="006E5367" w:rsidRPr="00A727F3" w14:paraId="5DB9B077" w14:textId="77777777" w:rsidTr="00F8633B">
        <w:trPr>
          <w:tblCellSpacing w:w="0" w:type="dxa"/>
        </w:trPr>
        <w:tc>
          <w:tcPr>
            <w:tcW w:w="0" w:type="auto"/>
            <w:vAlign w:val="center"/>
            <w:hideMark/>
          </w:tcPr>
          <w:p w14:paraId="681C3660" w14:textId="77777777" w:rsidR="006E5367" w:rsidRPr="006E5367" w:rsidRDefault="006E5367" w:rsidP="006E5367">
            <w:pPr>
              <w:ind w:left="-5" w:right="52"/>
            </w:pPr>
            <w:r w:rsidRPr="006E5367">
              <w:t>Kas tiekia elektros energiją ir gamtines dujas?</w:t>
            </w:r>
          </w:p>
        </w:tc>
        <w:tc>
          <w:tcPr>
            <w:tcW w:w="0" w:type="auto"/>
            <w:vAlign w:val="center"/>
            <w:hideMark/>
          </w:tcPr>
          <w:p w14:paraId="1D5EED13" w14:textId="77777777" w:rsidR="006E5367" w:rsidRPr="006E5367" w:rsidRDefault="006E5367" w:rsidP="006E5367">
            <w:pPr>
              <w:ind w:left="-5" w:right="52"/>
            </w:pPr>
            <w:r w:rsidRPr="006E5367">
              <w:t xml:space="preserve">Elektros energijos ir gamtinių dujų tiekėjų sąrašai skelbiami </w:t>
            </w:r>
            <w:hyperlink r:id="rId8" w:history="1">
              <w:r w:rsidRPr="006E5367">
                <w:t>www.regula.lt</w:t>
              </w:r>
            </w:hyperlink>
            <w:r w:rsidRPr="006E5367">
              <w:t xml:space="preserve">. Konkretus tiekėjų sąrašas, kurie teikia paslaugas klientams, </w:t>
            </w:r>
            <w:hyperlink r:id="rId9" w:history="1">
              <w:r w:rsidRPr="006E5367">
                <w:t>skelbiamas ESO svetainėje čia</w:t>
              </w:r>
            </w:hyperlink>
            <w:r w:rsidRPr="006E5367">
              <w:t xml:space="preserve">. </w:t>
            </w:r>
          </w:p>
        </w:tc>
      </w:tr>
      <w:tr w:rsidR="006E5367" w:rsidRPr="00A727F3" w14:paraId="77129C80" w14:textId="77777777" w:rsidTr="00F8633B">
        <w:trPr>
          <w:tblCellSpacing w:w="0" w:type="dxa"/>
        </w:trPr>
        <w:tc>
          <w:tcPr>
            <w:tcW w:w="0" w:type="auto"/>
            <w:vAlign w:val="center"/>
            <w:hideMark/>
          </w:tcPr>
          <w:p w14:paraId="37B3B8C5" w14:textId="77777777" w:rsidR="006E5367" w:rsidRPr="006E5367" w:rsidRDefault="006E5367" w:rsidP="006E5367">
            <w:pPr>
              <w:ind w:left="-5" w:right="52"/>
            </w:pPr>
            <w:r w:rsidRPr="006E5367">
              <w:t>Koks mano tiekėjas?</w:t>
            </w:r>
          </w:p>
        </w:tc>
        <w:tc>
          <w:tcPr>
            <w:tcW w:w="0" w:type="auto"/>
            <w:vAlign w:val="center"/>
            <w:hideMark/>
          </w:tcPr>
          <w:p w14:paraId="04C43ADB" w14:textId="77777777" w:rsidR="006E5367" w:rsidRPr="006E5367" w:rsidRDefault="006E5367" w:rsidP="006E5367">
            <w:pPr>
              <w:ind w:left="-5" w:right="52"/>
            </w:pPr>
            <w:r w:rsidRPr="006E5367">
              <w:t>Savo tiekėjo pavadinimą galite rasti pasirašytoje gamtinių dujų arba elektros energijos tiekimo (pirkimo-pardavimo)  sutartyje, sąskaitose, ESO savitarnoje. Jeigu nežinote savo tiekėjo, galite kreiptis trumpuoju telefono numeriu 1852.</w:t>
            </w:r>
          </w:p>
        </w:tc>
      </w:tr>
      <w:tr w:rsidR="006E5367" w:rsidRPr="00A727F3" w14:paraId="5BB9FA08" w14:textId="77777777" w:rsidTr="00F8633B">
        <w:trPr>
          <w:tblCellSpacing w:w="0" w:type="dxa"/>
        </w:trPr>
        <w:tc>
          <w:tcPr>
            <w:tcW w:w="0" w:type="auto"/>
            <w:gridSpan w:val="2"/>
            <w:vAlign w:val="center"/>
            <w:hideMark/>
          </w:tcPr>
          <w:p w14:paraId="200ADC81" w14:textId="77777777" w:rsidR="006E5367" w:rsidRPr="006E5367" w:rsidRDefault="006E5367" w:rsidP="006E5367">
            <w:pPr>
              <w:ind w:left="-5" w:right="52"/>
            </w:pPr>
            <w:r w:rsidRPr="006E5367">
              <w:t>KLAUSIMAI APIE ESO SAVITARNĄ ​</w:t>
            </w:r>
          </w:p>
        </w:tc>
      </w:tr>
      <w:tr w:rsidR="006E5367" w:rsidRPr="00A727F3" w14:paraId="06DEA07C" w14:textId="77777777" w:rsidTr="00F8633B">
        <w:trPr>
          <w:tblCellSpacing w:w="0" w:type="dxa"/>
        </w:trPr>
        <w:tc>
          <w:tcPr>
            <w:tcW w:w="0" w:type="auto"/>
            <w:vAlign w:val="center"/>
            <w:hideMark/>
          </w:tcPr>
          <w:p w14:paraId="08B9F574" w14:textId="77777777" w:rsidR="006E5367" w:rsidRPr="006E5367" w:rsidRDefault="006E5367" w:rsidP="006E5367">
            <w:pPr>
              <w:ind w:left="-5" w:right="52"/>
            </w:pPr>
            <w:r w:rsidRPr="006E5367">
              <w:t>​​</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4792"/>
            </w:tblGrid>
            <w:tr w:rsidR="006E5367" w:rsidRPr="00A727F3" w14:paraId="5A0FC8B5" w14:textId="77777777" w:rsidTr="00F8633B">
              <w:trPr>
                <w:tblCellSpacing w:w="0" w:type="dxa"/>
              </w:trPr>
              <w:tc>
                <w:tcPr>
                  <w:tcW w:w="3720" w:type="dxa"/>
                  <w:vAlign w:val="center"/>
                  <w:hideMark/>
                </w:tcPr>
                <w:p w14:paraId="610A0FDF" w14:textId="77777777" w:rsidR="006E5367" w:rsidRPr="006E5367" w:rsidRDefault="006E5367" w:rsidP="006E5367">
                  <w:pPr>
                    <w:ind w:left="-5" w:right="52"/>
                  </w:pPr>
                  <w:r w:rsidRPr="006E5367">
                    <w:t>Kokios naujos ESO savitarnos funkcijos nuo 2019 rugsėjo 9 d.? </w:t>
                  </w:r>
                </w:p>
              </w:tc>
            </w:tr>
          </w:tbl>
          <w:p w14:paraId="2A93BAC5" w14:textId="77777777" w:rsidR="006E5367" w:rsidRPr="006E5367" w:rsidRDefault="006E5367" w:rsidP="006E5367">
            <w:pPr>
              <w:ind w:left="-5" w:right="52"/>
            </w:pPr>
          </w:p>
        </w:tc>
        <w:tc>
          <w:tcPr>
            <w:tcW w:w="0" w:type="auto"/>
            <w:vAlign w:val="center"/>
            <w:hideMark/>
          </w:tcPr>
          <w:p w14:paraId="0070EA71" w14:textId="77777777" w:rsidR="006E5367" w:rsidRPr="006E5367" w:rsidRDefault="006E5367" w:rsidP="006E5367">
            <w:pPr>
              <w:ind w:left="-5" w:right="52"/>
            </w:pPr>
            <w:r w:rsidRPr="006E5367">
              <w:t>​Servituto prašymo pateikimas;</w:t>
            </w:r>
            <w:r w:rsidRPr="006E5367">
              <w:br/>
              <w:t>Naujo vartotojo / galios / gaminančio vartotojo paraiškų pateikimas;</w:t>
            </w:r>
            <w:r w:rsidRPr="006E5367">
              <w:br/>
              <w:t>Galimybė matyti pateiktos paraiškos statusą;</w:t>
            </w:r>
            <w:r w:rsidRPr="006E5367">
              <w:br/>
              <w:t>Galimybė užduoti laisvos formos klausimą dėl operatoriaus kuruojamų temų/paslaugų;</w:t>
            </w:r>
            <w:r w:rsidRPr="006E5367">
              <w:br/>
              <w:t>Galimybė stebėti savo objektus.</w:t>
            </w:r>
          </w:p>
        </w:tc>
      </w:tr>
      <w:tr w:rsidR="006E5367" w:rsidRPr="00A727F3" w14:paraId="27F53B70" w14:textId="77777777" w:rsidTr="00F8633B">
        <w:trPr>
          <w:tblCellSpacing w:w="0" w:type="dxa"/>
        </w:trPr>
        <w:tc>
          <w:tcPr>
            <w:tcW w:w="0" w:type="auto"/>
            <w:vAlign w:val="center"/>
            <w:hideMark/>
          </w:tcPr>
          <w:p w14:paraId="25BF67B4" w14:textId="77777777" w:rsidR="006E5367" w:rsidRPr="006E5367" w:rsidRDefault="006E5367" w:rsidP="006E5367">
            <w:pPr>
              <w:ind w:left="-5" w:right="52"/>
            </w:pPr>
            <w:r w:rsidRPr="006E5367">
              <w:t>Kokią informaciją apie savo objektus klientas matys savitarnoje?</w:t>
            </w:r>
          </w:p>
        </w:tc>
        <w:tc>
          <w:tcPr>
            <w:tcW w:w="0" w:type="auto"/>
            <w:vAlign w:val="center"/>
            <w:hideMark/>
          </w:tcPr>
          <w:p w14:paraId="3AFA1B47" w14:textId="77777777" w:rsidR="006E5367" w:rsidRPr="006E5367" w:rsidRDefault="006E5367" w:rsidP="006E5367">
            <w:pPr>
              <w:ind w:left="-5" w:right="52"/>
            </w:pPr>
            <w:r w:rsidRPr="006E5367">
              <w:t>Klientas matys objekto informaciją: objekto numerį, adresą, pavadinimą, leistiną naudoti galią, įtampą, tiekimo patikimumo kategoriją, tarifų planą (verslas), nuosavybės ribų aktą bei tiekėją.</w:t>
            </w:r>
          </w:p>
        </w:tc>
      </w:tr>
      <w:tr w:rsidR="006E5367" w:rsidRPr="00A727F3" w14:paraId="174F2F49" w14:textId="77777777" w:rsidTr="00F8633B">
        <w:trPr>
          <w:tblCellSpacing w:w="0" w:type="dxa"/>
        </w:trPr>
        <w:tc>
          <w:tcPr>
            <w:tcW w:w="0" w:type="auto"/>
            <w:vAlign w:val="center"/>
            <w:hideMark/>
          </w:tcPr>
          <w:p w14:paraId="05F6022C" w14:textId="77777777" w:rsidR="006E5367" w:rsidRPr="006E5367" w:rsidRDefault="006E5367" w:rsidP="006E5367">
            <w:pPr>
              <w:ind w:left="-5" w:right="52"/>
            </w:pPr>
            <w:r w:rsidRPr="006E5367">
              <w:t>Prie kokių savitarnų jungsis esamas klientas?</w:t>
            </w:r>
          </w:p>
        </w:tc>
        <w:tc>
          <w:tcPr>
            <w:tcW w:w="0" w:type="auto"/>
            <w:vAlign w:val="center"/>
            <w:hideMark/>
          </w:tcPr>
          <w:p w14:paraId="49BDF43A" w14:textId="77777777" w:rsidR="006E5367" w:rsidRPr="006E5367" w:rsidRDefault="006E5367" w:rsidP="006E5367">
            <w:pPr>
              <w:ind w:left="-5" w:right="52"/>
              <w:jc w:val="left"/>
            </w:pPr>
            <w:r w:rsidRPr="006E5367">
              <w:t>ESO klausimais – www.eso.lt/savitarna</w:t>
            </w:r>
            <w:r w:rsidRPr="006E5367">
              <w:br/>
              <w:t xml:space="preserve">Tiekėjo klausimais (pvz., privatiems klientams – dėl deklaravimo, mokėjimų) - prie tiekėjo savitarnos. </w:t>
            </w:r>
          </w:p>
        </w:tc>
      </w:tr>
      <w:tr w:rsidR="006E5367" w:rsidRPr="00A727F3" w14:paraId="663D59F2" w14:textId="77777777" w:rsidTr="00F8633B">
        <w:trPr>
          <w:tblCellSpacing w:w="0" w:type="dxa"/>
        </w:trPr>
        <w:tc>
          <w:tcPr>
            <w:tcW w:w="0" w:type="auto"/>
            <w:vAlign w:val="center"/>
            <w:hideMark/>
          </w:tcPr>
          <w:p w14:paraId="53D5D1AB" w14:textId="77777777" w:rsidR="006E5367" w:rsidRPr="006E5367" w:rsidRDefault="006E5367" w:rsidP="006E5367">
            <w:pPr>
              <w:ind w:left="-5" w:right="52"/>
            </w:pPr>
            <w:r w:rsidRPr="006E5367">
              <w:t>Ar esamam klientui, norinčiam prisijungti prie savitarnos, reikės naujai susikurti savo paskyrą?</w:t>
            </w:r>
          </w:p>
        </w:tc>
        <w:tc>
          <w:tcPr>
            <w:tcW w:w="0" w:type="auto"/>
            <w:vAlign w:val="center"/>
            <w:hideMark/>
          </w:tcPr>
          <w:p w14:paraId="4CD97845" w14:textId="77777777" w:rsidR="006E5367" w:rsidRPr="006E5367" w:rsidRDefault="006E5367" w:rsidP="006E5367">
            <w:pPr>
              <w:spacing w:before="100" w:beforeAutospacing="1" w:afterAutospacing="1"/>
              <w:ind w:left="-5" w:right="52"/>
              <w:jc w:val="left"/>
            </w:pPr>
            <w:r w:rsidRPr="006E5367">
              <w:t>Privatūs Ignitis klientai (visuomeninio tiekimo klientai) naudosis Ignitis savitarna ir jiems kurtis paskyrų nereikės.</w:t>
            </w:r>
          </w:p>
          <w:p w14:paraId="4DE7BF2A" w14:textId="77777777" w:rsidR="006E5367" w:rsidRPr="006E5367" w:rsidRDefault="006E5367" w:rsidP="006E5367">
            <w:pPr>
              <w:spacing w:before="100" w:beforeAutospacing="1" w:afterAutospacing="1"/>
              <w:ind w:left="-5" w:right="52"/>
              <w:jc w:val="left"/>
            </w:pPr>
            <w:r w:rsidRPr="006E5367">
              <w:t>Kitų nepriklausomų tiekėjų privatūs klientai naudosis ESO savitarna ir jiems reikės susikurti paskyras ESO savitarnoje.</w:t>
            </w:r>
          </w:p>
          <w:p w14:paraId="4E9D8EC4" w14:textId="77777777" w:rsidR="006E5367" w:rsidRPr="006E5367" w:rsidRDefault="006E5367" w:rsidP="006E5367">
            <w:pPr>
              <w:spacing w:before="100" w:beforeAutospacing="1" w:afterAutospacing="1"/>
              <w:ind w:left="-5" w:right="52"/>
              <w:jc w:val="left"/>
            </w:pPr>
            <w:r w:rsidRPr="006E5367">
              <w:t>Ignitis verslo klientai naudosis Ignitis savitarna.</w:t>
            </w:r>
          </w:p>
          <w:p w14:paraId="0D7ACD3F" w14:textId="77777777" w:rsidR="006E5367" w:rsidRPr="006E5367" w:rsidRDefault="006E5367" w:rsidP="006E5367">
            <w:pPr>
              <w:spacing w:before="100" w:beforeAutospacing="1" w:afterAutospacing="1"/>
              <w:ind w:left="-5" w:right="52"/>
            </w:pPr>
            <w:r w:rsidRPr="006E5367">
              <w:lastRenderedPageBreak/>
              <w:t>Garantinio tiekimo  ir Nepriklausomų tiekėjų verslo klientai jungsis per ESO savitarną ir jiems kurtis paskyrų nereikės.</w:t>
            </w:r>
          </w:p>
          <w:p w14:paraId="3B20ADC6" w14:textId="77777777" w:rsidR="006E5367" w:rsidRPr="006E5367" w:rsidRDefault="006E5367" w:rsidP="006E5367">
            <w:pPr>
              <w:spacing w:before="100" w:beforeAutospacing="1" w:afterAutospacing="1"/>
              <w:ind w:left="-5" w:right="52"/>
            </w:pPr>
            <w:r w:rsidRPr="006E5367">
              <w:t>Nauji verslo klientai turės jungtis per ESO savitarną ir jiems reikės susikurti paskyras.</w:t>
            </w:r>
          </w:p>
          <w:p w14:paraId="6FB74E22" w14:textId="77777777" w:rsidR="006E5367" w:rsidRPr="006E5367" w:rsidRDefault="006E5367" w:rsidP="006E5367">
            <w:pPr>
              <w:spacing w:before="100" w:beforeAutospacing="1" w:afterAutospacing="1"/>
              <w:ind w:left="-5" w:right="52"/>
            </w:pPr>
            <w:r w:rsidRPr="006E5367">
              <w:t> </w:t>
            </w:r>
          </w:p>
        </w:tc>
      </w:tr>
      <w:tr w:rsidR="006E5367" w:rsidRPr="00A727F3" w14:paraId="0FCF2C9E" w14:textId="77777777" w:rsidTr="00F8633B">
        <w:trPr>
          <w:tblCellSpacing w:w="0" w:type="dxa"/>
        </w:trPr>
        <w:tc>
          <w:tcPr>
            <w:tcW w:w="0" w:type="auto"/>
            <w:vAlign w:val="center"/>
            <w:hideMark/>
          </w:tcPr>
          <w:p w14:paraId="5AB092D2" w14:textId="77777777" w:rsidR="006E5367" w:rsidRPr="006E5367" w:rsidRDefault="006E5367" w:rsidP="006E5367">
            <w:pPr>
              <w:ind w:left="-5" w:right="52"/>
            </w:pPr>
            <w:r w:rsidRPr="006E5367">
              <w:lastRenderedPageBreak/>
              <w:t>Kur vyks naujo savininko sutarties perrašymas? (ir seno savininko)</w:t>
            </w:r>
          </w:p>
        </w:tc>
        <w:tc>
          <w:tcPr>
            <w:tcW w:w="0" w:type="auto"/>
            <w:vAlign w:val="center"/>
            <w:hideMark/>
          </w:tcPr>
          <w:p w14:paraId="42FD706F" w14:textId="77777777" w:rsidR="006E5367" w:rsidRPr="006E5367" w:rsidRDefault="006E5367" w:rsidP="006E5367">
            <w:pPr>
              <w:ind w:left="-5" w:right="52"/>
            </w:pPr>
            <w:r w:rsidRPr="006E5367">
              <w:t>Buitiniams klientams - savo tiekėjo savitarnoje.</w:t>
            </w:r>
            <w:r w:rsidRPr="006E5367">
              <w:br/>
              <w:t>Verslo klientams - ESO savitarnoje.</w:t>
            </w:r>
          </w:p>
        </w:tc>
      </w:tr>
      <w:tr w:rsidR="006E5367" w:rsidRPr="00A727F3" w14:paraId="7221C9A2" w14:textId="77777777" w:rsidTr="00F8633B">
        <w:trPr>
          <w:tblCellSpacing w:w="0" w:type="dxa"/>
        </w:trPr>
        <w:tc>
          <w:tcPr>
            <w:tcW w:w="0" w:type="auto"/>
            <w:vAlign w:val="center"/>
            <w:hideMark/>
          </w:tcPr>
          <w:p w14:paraId="19EF5828" w14:textId="77777777" w:rsidR="006E5367" w:rsidRPr="006E5367" w:rsidRDefault="006E5367" w:rsidP="006E5367">
            <w:pPr>
              <w:ind w:left="-5" w:right="52"/>
            </w:pPr>
            <w:r w:rsidRPr="006E5367">
              <w:t>Ar, pirmą kartą jungiantis/teikiant paraišką per ESO-S, reikia susikurti paskyrą?</w:t>
            </w:r>
          </w:p>
        </w:tc>
        <w:tc>
          <w:tcPr>
            <w:tcW w:w="0" w:type="auto"/>
            <w:vAlign w:val="center"/>
            <w:hideMark/>
          </w:tcPr>
          <w:p w14:paraId="0E15B733" w14:textId="77777777" w:rsidR="006E5367" w:rsidRPr="006E5367" w:rsidRDefault="006E5367" w:rsidP="006E5367">
            <w:pPr>
              <w:ind w:left="-5" w:right="52"/>
            </w:pPr>
            <w:r w:rsidRPr="006E5367">
              <w:t>Taip, reikės. Klientų be paskyros nebus.</w:t>
            </w:r>
          </w:p>
        </w:tc>
      </w:tr>
      <w:tr w:rsidR="006E5367" w:rsidRPr="00A727F3" w14:paraId="5741D925" w14:textId="77777777" w:rsidTr="00F8633B">
        <w:trPr>
          <w:tblCellSpacing w:w="0" w:type="dxa"/>
        </w:trPr>
        <w:tc>
          <w:tcPr>
            <w:tcW w:w="0" w:type="auto"/>
            <w:vAlign w:val="center"/>
            <w:hideMark/>
          </w:tcPr>
          <w:p w14:paraId="15414F34" w14:textId="77777777" w:rsidR="006E5367" w:rsidRPr="006E5367" w:rsidRDefault="006E5367" w:rsidP="006E5367">
            <w:pPr>
              <w:ind w:left="-5" w:right="52"/>
            </w:pPr>
            <w:r w:rsidRPr="006E5367">
              <w:t>Kokiais būdais klientas pirmą kartą galės prisijungti prie naujosios ESO savitarnos?</w:t>
            </w:r>
          </w:p>
        </w:tc>
        <w:tc>
          <w:tcPr>
            <w:tcW w:w="0" w:type="auto"/>
            <w:vAlign w:val="center"/>
            <w:hideMark/>
          </w:tcPr>
          <w:p w14:paraId="05884168" w14:textId="77777777" w:rsidR="006E5367" w:rsidRPr="006E5367" w:rsidRDefault="006E5367" w:rsidP="006E5367">
            <w:pPr>
              <w:ind w:left="-5" w:right="52"/>
            </w:pPr>
            <w:r w:rsidRPr="006E5367">
              <w:t>Nuo rugsėjo 9 d. autentifikuotis bus galima tik per e. valdžios vartus, Swedbank, SEB, Luminor bankus ir mobilų parašą. Ateityje autentifikavimas bus plečiamas pagal poreikį.</w:t>
            </w:r>
          </w:p>
        </w:tc>
      </w:tr>
      <w:tr w:rsidR="006E5367" w:rsidRPr="00A727F3" w14:paraId="25957768" w14:textId="77777777" w:rsidTr="00F8633B">
        <w:trPr>
          <w:tblCellSpacing w:w="0" w:type="dxa"/>
        </w:trPr>
        <w:tc>
          <w:tcPr>
            <w:tcW w:w="0" w:type="auto"/>
            <w:vAlign w:val="center"/>
            <w:hideMark/>
          </w:tcPr>
          <w:p w14:paraId="14343A49" w14:textId="77777777" w:rsidR="006E5367" w:rsidRPr="006E5367" w:rsidRDefault="006E5367" w:rsidP="006E5367">
            <w:pPr>
              <w:ind w:left="-5" w:right="52"/>
            </w:pPr>
            <w:r w:rsidRPr="006E5367">
              <w:t>Ar į naują ESO savitarną bus galima prisijungti su manogile naudotojo vardu ir slaptažodžiu?</w:t>
            </w:r>
          </w:p>
        </w:tc>
        <w:tc>
          <w:tcPr>
            <w:tcW w:w="0" w:type="auto"/>
            <w:vAlign w:val="center"/>
            <w:hideMark/>
          </w:tcPr>
          <w:p w14:paraId="32ACADD4" w14:textId="77777777" w:rsidR="006E5367" w:rsidRPr="006E5367" w:rsidRDefault="006E5367" w:rsidP="006E5367">
            <w:pPr>
              <w:ind w:left="-5" w:right="52"/>
            </w:pPr>
            <w:r w:rsidRPr="006E5367">
              <w:t>Ne, nes tiekėjas ir operatorius yra skirtingos įmonės.</w:t>
            </w:r>
          </w:p>
        </w:tc>
      </w:tr>
      <w:tr w:rsidR="006E5367" w:rsidRPr="00A727F3" w14:paraId="5172C9BC" w14:textId="77777777" w:rsidTr="00F8633B">
        <w:trPr>
          <w:tblCellSpacing w:w="0" w:type="dxa"/>
        </w:trPr>
        <w:tc>
          <w:tcPr>
            <w:tcW w:w="0" w:type="auto"/>
            <w:vAlign w:val="center"/>
            <w:hideMark/>
          </w:tcPr>
          <w:p w14:paraId="72129F01" w14:textId="77777777" w:rsidR="006E5367" w:rsidRPr="006E5367" w:rsidRDefault="006E5367" w:rsidP="006E5367">
            <w:pPr>
              <w:ind w:left="-5" w:right="52"/>
            </w:pPr>
            <w:r w:rsidRPr="006E5367">
              <w:t>Ar galėsiu prisijungti prie ESO savitarnos, jei neturiu tiekimo sutarties?</w:t>
            </w:r>
          </w:p>
        </w:tc>
        <w:tc>
          <w:tcPr>
            <w:tcW w:w="0" w:type="auto"/>
            <w:vAlign w:val="center"/>
            <w:hideMark/>
          </w:tcPr>
          <w:p w14:paraId="4F6ADB7A" w14:textId="77777777" w:rsidR="006E5367" w:rsidRPr="006E5367" w:rsidRDefault="006E5367" w:rsidP="006E5367">
            <w:pPr>
              <w:ind w:left="-5" w:right="52"/>
            </w:pPr>
            <w:r w:rsidRPr="006E5367">
              <w:t>Taip</w:t>
            </w:r>
          </w:p>
        </w:tc>
      </w:tr>
      <w:tr w:rsidR="006E5367" w:rsidRPr="00A727F3" w14:paraId="32647BE9" w14:textId="77777777" w:rsidTr="00F8633B">
        <w:trPr>
          <w:tblCellSpacing w:w="0" w:type="dxa"/>
        </w:trPr>
        <w:tc>
          <w:tcPr>
            <w:tcW w:w="0" w:type="auto"/>
            <w:vAlign w:val="center"/>
            <w:hideMark/>
          </w:tcPr>
          <w:p w14:paraId="3BB21926" w14:textId="77777777" w:rsidR="006E5367" w:rsidRPr="006E5367" w:rsidRDefault="006E5367" w:rsidP="006E5367">
            <w:pPr>
              <w:ind w:left="-5" w:right="52"/>
            </w:pPr>
            <w:r w:rsidRPr="006E5367">
              <w:t xml:space="preserve">Ar galima su tuo pačiu el.pašto adresu susieti dvi paskyras (pvz., savo namų ir savo įmonės? </w:t>
            </w:r>
          </w:p>
        </w:tc>
        <w:tc>
          <w:tcPr>
            <w:tcW w:w="0" w:type="auto"/>
            <w:vAlign w:val="center"/>
            <w:hideMark/>
          </w:tcPr>
          <w:p w14:paraId="3A7B9734" w14:textId="77777777" w:rsidR="006E5367" w:rsidRPr="006E5367" w:rsidRDefault="006E5367" w:rsidP="006E5367">
            <w:pPr>
              <w:ind w:left="-5" w:right="52"/>
            </w:pPr>
            <w:r w:rsidRPr="006E5367">
              <w:t>Ne, el.pašto adresai turi būti unikalus.</w:t>
            </w:r>
          </w:p>
        </w:tc>
      </w:tr>
      <w:tr w:rsidR="006E5367" w:rsidRPr="00A727F3" w14:paraId="1487CD47" w14:textId="77777777" w:rsidTr="00F8633B">
        <w:trPr>
          <w:tblCellSpacing w:w="0" w:type="dxa"/>
        </w:trPr>
        <w:tc>
          <w:tcPr>
            <w:tcW w:w="0" w:type="auto"/>
            <w:gridSpan w:val="2"/>
            <w:vAlign w:val="center"/>
            <w:hideMark/>
          </w:tcPr>
          <w:p w14:paraId="53F26133" w14:textId="77777777" w:rsidR="006E5367" w:rsidRPr="006E5367" w:rsidRDefault="006E5367" w:rsidP="006E5367">
            <w:pPr>
              <w:ind w:left="-5" w:right="52"/>
            </w:pPr>
            <w:r w:rsidRPr="006E5367">
              <w:t>KLAUSIMAI APIE KLIENTŲ APTARNAVIMO KANALUS ​</w:t>
            </w:r>
          </w:p>
        </w:tc>
      </w:tr>
      <w:tr w:rsidR="006E5367" w:rsidRPr="00A727F3" w14:paraId="1A7029A2" w14:textId="77777777" w:rsidTr="00F8633B">
        <w:trPr>
          <w:tblCellSpacing w:w="0" w:type="dxa"/>
        </w:trPr>
        <w:tc>
          <w:tcPr>
            <w:tcW w:w="0" w:type="auto"/>
            <w:vAlign w:val="center"/>
            <w:hideMark/>
          </w:tcPr>
          <w:p w14:paraId="38DAD7EA" w14:textId="77777777" w:rsidR="006E5367" w:rsidRPr="006E5367" w:rsidRDefault="006E5367" w:rsidP="006E5367">
            <w:pPr>
              <w:ind w:left="-5" w:right="52"/>
            </w:pPr>
            <w:r w:rsidRPr="006E5367">
              <w:t xml:space="preserve">Kokiais kanalais aptarnaujami ESO klientai? </w:t>
            </w:r>
          </w:p>
        </w:tc>
        <w:tc>
          <w:tcPr>
            <w:tcW w:w="0" w:type="auto"/>
            <w:vAlign w:val="center"/>
            <w:hideMark/>
          </w:tcPr>
          <w:p w14:paraId="3E99EB8C" w14:textId="77777777" w:rsidR="006E5367" w:rsidRPr="006E5367" w:rsidRDefault="006E5367" w:rsidP="006E5367">
            <w:pPr>
              <w:spacing w:before="100" w:beforeAutospacing="1" w:afterAutospacing="1"/>
              <w:ind w:left="-5" w:right="52"/>
            </w:pPr>
            <w:r w:rsidRPr="006E5367">
              <w:t>ESO klientų aptarnavimo kanalai:</w:t>
            </w:r>
          </w:p>
          <w:p w14:paraId="31EE34E6" w14:textId="77777777" w:rsidR="006E5367" w:rsidRPr="006E5367" w:rsidRDefault="006E5367" w:rsidP="006E5367">
            <w:pPr>
              <w:spacing w:before="100" w:beforeAutospacing="1" w:afterAutospacing="1"/>
              <w:ind w:left="-5" w:right="52"/>
            </w:pPr>
            <w:r w:rsidRPr="006E5367">
              <w:t>Bendras klientų aptarnavimo telefono numeris 1852.</w:t>
            </w:r>
            <w:r w:rsidRPr="006E5367">
              <w:br/>
              <w:t>Dujų avarinės tarnybos trumpasis telefono numeris 1804.</w:t>
            </w:r>
            <w:r w:rsidRPr="006E5367">
              <w:br/>
              <w:t>ESO savitarna</w:t>
            </w:r>
            <w:r w:rsidRPr="006E5367">
              <w:br/>
              <w:t>Klientų aptarnavimo centrai iki 2019.12.31</w:t>
            </w:r>
          </w:p>
        </w:tc>
      </w:tr>
      <w:tr w:rsidR="006E5367" w:rsidRPr="00A727F3" w14:paraId="3C86FEBD" w14:textId="77777777" w:rsidTr="00F8633B">
        <w:trPr>
          <w:tblCellSpacing w:w="0" w:type="dxa"/>
        </w:trPr>
        <w:tc>
          <w:tcPr>
            <w:tcW w:w="0" w:type="auto"/>
            <w:vAlign w:val="center"/>
            <w:hideMark/>
          </w:tcPr>
          <w:p w14:paraId="5BF9E9AB" w14:textId="77777777" w:rsidR="006E5367" w:rsidRPr="006E5367" w:rsidRDefault="006E5367" w:rsidP="006E5367">
            <w:pPr>
              <w:ind w:left="-5" w:right="52"/>
            </w:pPr>
            <w:r w:rsidRPr="006E5367">
              <w:t>Kokiais kanalais reikės kreiptis sutrikus elektros energijos tiekimui ar pastebėjus dujų avarinę  situaciją?</w:t>
            </w:r>
          </w:p>
        </w:tc>
        <w:tc>
          <w:tcPr>
            <w:tcW w:w="0" w:type="auto"/>
            <w:vAlign w:val="center"/>
            <w:hideMark/>
          </w:tcPr>
          <w:p w14:paraId="1D861958" w14:textId="77777777" w:rsidR="006E5367" w:rsidRPr="006E5367" w:rsidRDefault="006E5367" w:rsidP="006E5367">
            <w:pPr>
              <w:ind w:left="-5" w:right="52"/>
            </w:pPr>
            <w:r w:rsidRPr="006E5367">
              <w:t xml:space="preserve">Sutrikus elektros energijos teikimui –  skambinti trumpuoju telefonu 1852, o įvykus dujų avarinei situacijai - telefonu 1804. Skambučio kaina –  pagal kliento turimus tarifus, kaip skambinant į kitą operatorių. </w:t>
            </w:r>
            <w:r w:rsidRPr="006E5367">
              <w:br/>
              <w:t xml:space="preserve">Kitais elektros ir dujų klausimas skambinti vieningu numeriu 1852. </w:t>
            </w:r>
          </w:p>
        </w:tc>
      </w:tr>
      <w:tr w:rsidR="006E5367" w:rsidRPr="00A727F3" w14:paraId="29E976DC" w14:textId="77777777" w:rsidTr="00F8633B">
        <w:trPr>
          <w:tblCellSpacing w:w="0" w:type="dxa"/>
        </w:trPr>
        <w:tc>
          <w:tcPr>
            <w:tcW w:w="0" w:type="auto"/>
            <w:vAlign w:val="center"/>
            <w:hideMark/>
          </w:tcPr>
          <w:p w14:paraId="21E7743A" w14:textId="77777777" w:rsidR="006E5367" w:rsidRPr="006E5367" w:rsidRDefault="006E5367" w:rsidP="006E5367">
            <w:pPr>
              <w:ind w:left="-5" w:right="52"/>
            </w:pPr>
            <w:r w:rsidRPr="006E5367">
              <w:t>Kokiais kanalais galima kreiptis pastebėjus, kad elektros ar dujų apskaitos prietaisas sugedęs?</w:t>
            </w:r>
          </w:p>
        </w:tc>
        <w:tc>
          <w:tcPr>
            <w:tcW w:w="0" w:type="auto"/>
            <w:vAlign w:val="center"/>
            <w:hideMark/>
          </w:tcPr>
          <w:p w14:paraId="47628732" w14:textId="77777777" w:rsidR="006E5367" w:rsidRPr="006E5367" w:rsidRDefault="006E5367" w:rsidP="006E5367">
            <w:pPr>
              <w:ind w:left="-5" w:right="52"/>
            </w:pPr>
            <w:r w:rsidRPr="006E5367">
              <w:t xml:space="preserve">Kreiptis trumpuoju telefono numeriu 1852. Detalesnę informaciją </w:t>
            </w:r>
            <w:hyperlink r:id="rId10" w:history="1">
              <w:r w:rsidRPr="006E5367">
                <w:t xml:space="preserve">galima rasti ESO svetainėje čia. </w:t>
              </w:r>
            </w:hyperlink>
          </w:p>
        </w:tc>
      </w:tr>
      <w:tr w:rsidR="006E5367" w:rsidRPr="00A727F3" w14:paraId="0CE6F882" w14:textId="77777777" w:rsidTr="00F8633B">
        <w:trPr>
          <w:tblCellSpacing w:w="0" w:type="dxa"/>
        </w:trPr>
        <w:tc>
          <w:tcPr>
            <w:tcW w:w="0" w:type="auto"/>
            <w:vAlign w:val="center"/>
            <w:hideMark/>
          </w:tcPr>
          <w:p w14:paraId="7C81ACC3" w14:textId="77777777" w:rsidR="006E5367" w:rsidRPr="006E5367" w:rsidRDefault="006E5367" w:rsidP="006E5367">
            <w:pPr>
              <w:ind w:left="-5" w:right="52"/>
            </w:pPr>
            <w:r w:rsidRPr="006E5367">
              <w:t>Kur kreiptis norit perkelti apskaitos prietaisą?</w:t>
            </w:r>
          </w:p>
        </w:tc>
        <w:tc>
          <w:tcPr>
            <w:tcW w:w="0" w:type="auto"/>
            <w:vAlign w:val="center"/>
            <w:hideMark/>
          </w:tcPr>
          <w:p w14:paraId="15CDA2B0" w14:textId="77777777" w:rsidR="006E5367" w:rsidRPr="006E5367" w:rsidRDefault="006E5367" w:rsidP="006E5367">
            <w:pPr>
              <w:ind w:left="-5" w:right="52"/>
            </w:pPr>
            <w:r w:rsidRPr="006E5367">
              <w:t>Pildyti paraišką naujoje ESO savitarnoje (pasirenkant paraiškos tipą „Kita").</w:t>
            </w:r>
            <w:r w:rsidRPr="006E5367">
              <w:br/>
              <w:t xml:space="preserve">Kreiptis trumpuoju telefono numeriu 1852. </w:t>
            </w:r>
          </w:p>
        </w:tc>
      </w:tr>
      <w:tr w:rsidR="006E5367" w:rsidRPr="00A727F3" w14:paraId="0EA70CAF" w14:textId="77777777" w:rsidTr="00F8633B">
        <w:trPr>
          <w:tblCellSpacing w:w="0" w:type="dxa"/>
        </w:trPr>
        <w:tc>
          <w:tcPr>
            <w:tcW w:w="0" w:type="auto"/>
            <w:vAlign w:val="center"/>
            <w:hideMark/>
          </w:tcPr>
          <w:p w14:paraId="13D83A0B" w14:textId="77777777" w:rsidR="006E5367" w:rsidRPr="006E5367" w:rsidRDefault="006E5367" w:rsidP="006E5367">
            <w:pPr>
              <w:ind w:left="-5" w:right="52"/>
            </w:pPr>
            <w:r w:rsidRPr="006E5367">
              <w:t>Kur galima kreiptis norint patikrinti apskaitos prietaiso funkcionalumą (jei įtariu, kad prietaisas sugedęs)?</w:t>
            </w:r>
          </w:p>
        </w:tc>
        <w:tc>
          <w:tcPr>
            <w:tcW w:w="0" w:type="auto"/>
            <w:vAlign w:val="center"/>
            <w:hideMark/>
          </w:tcPr>
          <w:p w14:paraId="69376EEB" w14:textId="77777777" w:rsidR="006E5367" w:rsidRPr="006E5367" w:rsidRDefault="006E5367" w:rsidP="006E5367">
            <w:pPr>
              <w:ind w:left="-5" w:right="52"/>
            </w:pPr>
            <w:r w:rsidRPr="006E5367">
              <w:t>Kreiptis trumpuoju telefono numeriu 1852.</w:t>
            </w:r>
            <w:r w:rsidRPr="006E5367">
              <w:br/>
              <w:t xml:space="preserve">Informaciją, kaip atpažinti blogai veikiantį skaitiklį, </w:t>
            </w:r>
            <w:hyperlink r:id="rId11" w:history="1">
              <w:r w:rsidRPr="006E5367">
                <w:t>galima rasti ESO svetainėje čia.</w:t>
              </w:r>
            </w:hyperlink>
            <w:r w:rsidRPr="006E5367">
              <w:t xml:space="preserve"> </w:t>
            </w:r>
          </w:p>
        </w:tc>
      </w:tr>
      <w:tr w:rsidR="006E5367" w:rsidRPr="00A727F3" w14:paraId="07576E76" w14:textId="77777777" w:rsidTr="00F8633B">
        <w:trPr>
          <w:tblCellSpacing w:w="0" w:type="dxa"/>
        </w:trPr>
        <w:tc>
          <w:tcPr>
            <w:tcW w:w="0" w:type="auto"/>
            <w:vAlign w:val="center"/>
            <w:hideMark/>
          </w:tcPr>
          <w:p w14:paraId="399E4AD9" w14:textId="77777777" w:rsidR="006E5367" w:rsidRPr="006E5367" w:rsidRDefault="006E5367" w:rsidP="006E5367">
            <w:pPr>
              <w:ind w:left="-5" w:right="52"/>
            </w:pPr>
            <w:r w:rsidRPr="006E5367">
              <w:t>Kur kreiptis dėl skaitiklių plombų uždėjimo/ nuėmimo?</w:t>
            </w:r>
          </w:p>
        </w:tc>
        <w:tc>
          <w:tcPr>
            <w:tcW w:w="0" w:type="auto"/>
            <w:vAlign w:val="center"/>
            <w:hideMark/>
          </w:tcPr>
          <w:p w14:paraId="08AA464B" w14:textId="77777777" w:rsidR="006E5367" w:rsidRPr="006E5367" w:rsidRDefault="006E5367" w:rsidP="006E5367">
            <w:pPr>
              <w:ind w:left="-5" w:right="52"/>
            </w:pPr>
            <w:r w:rsidRPr="006E5367">
              <w:t>Kreiptis trumpuoju telefono numeriu 1852.  </w:t>
            </w:r>
            <w:r w:rsidRPr="006E5367">
              <w:br/>
              <w:t xml:space="preserve">Detalesnė informacija informacija </w:t>
            </w:r>
            <w:hyperlink r:id="rId12" w:history="1">
              <w:r w:rsidRPr="006E5367">
                <w:t xml:space="preserve">pateikta ESO svetainėje čia. </w:t>
              </w:r>
            </w:hyperlink>
          </w:p>
        </w:tc>
      </w:tr>
      <w:tr w:rsidR="006E5367" w:rsidRPr="00A727F3" w14:paraId="59265E2A" w14:textId="77777777" w:rsidTr="00F8633B">
        <w:trPr>
          <w:tblCellSpacing w:w="0" w:type="dxa"/>
        </w:trPr>
        <w:tc>
          <w:tcPr>
            <w:tcW w:w="0" w:type="auto"/>
            <w:gridSpan w:val="2"/>
            <w:vAlign w:val="center"/>
            <w:hideMark/>
          </w:tcPr>
          <w:p w14:paraId="403555B9" w14:textId="77777777" w:rsidR="006E5367" w:rsidRPr="006E5367" w:rsidRDefault="006E5367" w:rsidP="006E5367">
            <w:pPr>
              <w:ind w:left="-5" w:right="52"/>
            </w:pPr>
            <w:r w:rsidRPr="006E5367">
              <w:t>APMOKĖJIMAS UŽ PASLAUGAS, TARIFAI, DEKLARAVIMAS ​</w:t>
            </w:r>
          </w:p>
        </w:tc>
      </w:tr>
      <w:tr w:rsidR="006E5367" w:rsidRPr="00A727F3" w14:paraId="116F64A1" w14:textId="77777777" w:rsidTr="00F8633B">
        <w:trPr>
          <w:tblCellSpacing w:w="0" w:type="dxa"/>
        </w:trPr>
        <w:tc>
          <w:tcPr>
            <w:tcW w:w="0" w:type="auto"/>
            <w:vAlign w:val="center"/>
            <w:hideMark/>
          </w:tcPr>
          <w:p w14:paraId="2FF767CC" w14:textId="77777777" w:rsidR="006E5367" w:rsidRPr="006E5367" w:rsidRDefault="006E5367" w:rsidP="006E5367">
            <w:pPr>
              <w:ind w:left="-5" w:right="52"/>
            </w:pPr>
            <w:r w:rsidRPr="006E5367">
              <w:lastRenderedPageBreak/>
              <w:t xml:space="preserve">Kaip apmokėti pastoviąją kainos dalį ir rodmenis deklaruoti, jei klientas išvažiuoja ir kurį laiką negyvens ir dujų arba elektros nevartos? </w:t>
            </w:r>
          </w:p>
        </w:tc>
        <w:tc>
          <w:tcPr>
            <w:tcW w:w="0" w:type="auto"/>
            <w:vAlign w:val="center"/>
            <w:hideMark/>
          </w:tcPr>
          <w:p w14:paraId="4155BE39" w14:textId="77777777" w:rsidR="006E5367" w:rsidRPr="006E5367" w:rsidRDefault="006E5367" w:rsidP="006E5367">
            <w:pPr>
              <w:ind w:left="-5" w:right="52"/>
            </w:pPr>
            <w:r w:rsidRPr="006E5367">
              <w:t xml:space="preserve">Klientas neturi tiekimo sutarties su ESO, o tik su tiekėju, todėl ir kreiptis turi į tiekėją. </w:t>
            </w:r>
          </w:p>
        </w:tc>
      </w:tr>
      <w:tr w:rsidR="006E5367" w:rsidRPr="00A727F3" w14:paraId="5C0BE8A9" w14:textId="77777777" w:rsidTr="00F8633B">
        <w:trPr>
          <w:tblCellSpacing w:w="0" w:type="dxa"/>
        </w:trPr>
        <w:tc>
          <w:tcPr>
            <w:tcW w:w="0" w:type="auto"/>
            <w:vAlign w:val="center"/>
            <w:hideMark/>
          </w:tcPr>
          <w:p w14:paraId="797438BF" w14:textId="77777777" w:rsidR="006E5367" w:rsidRPr="006E5367" w:rsidRDefault="006E5367" w:rsidP="006E5367">
            <w:pPr>
              <w:ind w:left="-5" w:right="52"/>
            </w:pPr>
            <w:r w:rsidRPr="006E5367">
              <w:t>Kokį tarifą naudingiau pasirinkti? Ar ESO inžinieriai gali pakonsultuoti klientą?</w:t>
            </w:r>
          </w:p>
        </w:tc>
        <w:tc>
          <w:tcPr>
            <w:tcW w:w="0" w:type="auto"/>
            <w:vAlign w:val="center"/>
            <w:hideMark/>
          </w:tcPr>
          <w:p w14:paraId="7AB1E36E" w14:textId="77777777" w:rsidR="006E5367" w:rsidRPr="006E5367" w:rsidRDefault="006E5367" w:rsidP="006E5367">
            <w:pPr>
              <w:spacing w:before="100" w:beforeAutospacing="1" w:afterAutospacing="1"/>
              <w:ind w:left="-5" w:right="52"/>
            </w:pPr>
            <w:r w:rsidRPr="006E5367">
              <w:t>Jeigu klientas buitinis – dėl tarifų kreiptis į savo tiekėją.</w:t>
            </w:r>
            <w:r w:rsidRPr="006E5367">
              <w:br/>
              <w:t>Jeigu klientas verslo - kreiptis į ESO tel. 1852.</w:t>
            </w:r>
          </w:p>
          <w:p w14:paraId="156EF078" w14:textId="77777777" w:rsidR="006E5367" w:rsidRPr="006E5367" w:rsidRDefault="006E5367" w:rsidP="006E5367">
            <w:pPr>
              <w:spacing w:before="100" w:beforeAutospacing="1" w:afterAutospacing="1"/>
              <w:ind w:left="-5" w:right="52"/>
            </w:pPr>
            <w:r w:rsidRPr="006E5367">
              <w:t xml:space="preserve">ESO inžinieriai nekonsultuoja klientų, nes tarifą rinktis reikia įvertinus savo turimą galią ir vartojimo įpročius. </w:t>
            </w:r>
          </w:p>
        </w:tc>
      </w:tr>
      <w:tr w:rsidR="006E5367" w:rsidRPr="00A727F3" w14:paraId="42ACC0E8" w14:textId="77777777" w:rsidTr="00F8633B">
        <w:trPr>
          <w:tblCellSpacing w:w="0" w:type="dxa"/>
        </w:trPr>
        <w:tc>
          <w:tcPr>
            <w:tcW w:w="0" w:type="auto"/>
            <w:vAlign w:val="center"/>
            <w:hideMark/>
          </w:tcPr>
          <w:p w14:paraId="4FE976A8" w14:textId="77777777" w:rsidR="006E5367" w:rsidRPr="006E5367" w:rsidRDefault="006E5367" w:rsidP="006E5367">
            <w:pPr>
              <w:ind w:left="-5" w:right="52"/>
            </w:pPr>
            <w:r w:rsidRPr="006E5367">
              <w:t>Kaip pasikeisti tarifų planą?</w:t>
            </w:r>
          </w:p>
        </w:tc>
        <w:tc>
          <w:tcPr>
            <w:tcW w:w="0" w:type="auto"/>
            <w:vAlign w:val="center"/>
            <w:hideMark/>
          </w:tcPr>
          <w:p w14:paraId="4A79EE03" w14:textId="77777777" w:rsidR="006E5367" w:rsidRPr="006E5367" w:rsidRDefault="006E5367" w:rsidP="006E5367">
            <w:pPr>
              <w:ind w:left="-5" w:right="52"/>
            </w:pPr>
            <w:r w:rsidRPr="006E5367">
              <w:t>Buitinis klientas turi kreiptis į visuomeninį tiekėją.</w:t>
            </w:r>
            <w:r w:rsidRPr="006E5367">
              <w:br/>
              <w:t>Verslo klientas turi kreipti į ESO  trumpuoju telefono numeriu 1852 arba  pildyti paraišką naujoje ESO savitarnoje.</w:t>
            </w:r>
          </w:p>
        </w:tc>
      </w:tr>
      <w:tr w:rsidR="006E5367" w:rsidRPr="00A727F3" w14:paraId="1BFAF8A7" w14:textId="77777777" w:rsidTr="00F8633B">
        <w:trPr>
          <w:tblCellSpacing w:w="0" w:type="dxa"/>
        </w:trPr>
        <w:tc>
          <w:tcPr>
            <w:tcW w:w="0" w:type="auto"/>
            <w:vAlign w:val="center"/>
            <w:hideMark/>
          </w:tcPr>
          <w:p w14:paraId="7871599F" w14:textId="77777777" w:rsidR="006E5367" w:rsidRPr="006E5367" w:rsidRDefault="006E5367" w:rsidP="006E5367">
            <w:pPr>
              <w:ind w:left="-5" w:right="52"/>
            </w:pPr>
            <w:r w:rsidRPr="006E5367">
              <w:t> </w:t>
            </w:r>
          </w:p>
          <w:p w14:paraId="2F8824B2" w14:textId="77777777" w:rsidR="006E5367" w:rsidRPr="006E5367" w:rsidRDefault="006E5367" w:rsidP="006E5367">
            <w:pPr>
              <w:ind w:left="-5" w:right="52"/>
            </w:pPr>
            <w:r w:rsidRPr="006E5367">
              <w:t xml:space="preserve">Kur klientai gali deklaruoti ir pamatyti savo deklaruotus rodmenis? </w:t>
            </w:r>
          </w:p>
        </w:tc>
        <w:tc>
          <w:tcPr>
            <w:tcW w:w="0" w:type="auto"/>
            <w:vAlign w:val="center"/>
            <w:hideMark/>
          </w:tcPr>
          <w:p w14:paraId="14F484ED" w14:textId="77777777" w:rsidR="006E5367" w:rsidRPr="006E5367" w:rsidRDefault="006E5367" w:rsidP="006E5367">
            <w:pPr>
              <w:ind w:left="-5" w:right="52"/>
            </w:pPr>
            <w:r w:rsidRPr="006E5367">
              <w:t> </w:t>
            </w:r>
          </w:p>
          <w:p w14:paraId="039C3DC9" w14:textId="77777777" w:rsidR="006E5367" w:rsidRPr="006E5367" w:rsidRDefault="006E5367" w:rsidP="006E5367">
            <w:pPr>
              <w:ind w:left="-5" w:right="52"/>
            </w:pPr>
            <w:r w:rsidRPr="006E5367">
              <w:t xml:space="preserve">Buitiniai klientai - tiekėjo savitarnoje arba kituose tiekėjo aptarnavimo kanaluose. </w:t>
            </w:r>
            <w:r w:rsidRPr="006E5367">
              <w:br/>
              <w:t>Ne buitiniai klientai - naujoje ESO savitarnoje.</w:t>
            </w:r>
          </w:p>
        </w:tc>
      </w:tr>
      <w:tr w:rsidR="006E5367" w:rsidRPr="00A727F3" w14:paraId="59DE0EBE" w14:textId="77777777" w:rsidTr="00F8633B">
        <w:trPr>
          <w:tblCellSpacing w:w="0" w:type="dxa"/>
        </w:trPr>
        <w:tc>
          <w:tcPr>
            <w:tcW w:w="0" w:type="auto"/>
            <w:gridSpan w:val="2"/>
            <w:vAlign w:val="center"/>
            <w:hideMark/>
          </w:tcPr>
          <w:p w14:paraId="0621CDBA" w14:textId="77777777" w:rsidR="006E5367" w:rsidRPr="006E5367" w:rsidRDefault="006E5367" w:rsidP="006E5367">
            <w:pPr>
              <w:ind w:left="-5" w:right="52"/>
            </w:pPr>
            <w:r w:rsidRPr="006E5367">
              <w:t>KITI KLAUSIMAI ​</w:t>
            </w:r>
          </w:p>
        </w:tc>
      </w:tr>
      <w:tr w:rsidR="006E5367" w:rsidRPr="00A727F3" w14:paraId="058C1F23" w14:textId="77777777" w:rsidTr="00F8633B">
        <w:trPr>
          <w:tblCellSpacing w:w="0" w:type="dxa"/>
        </w:trPr>
        <w:tc>
          <w:tcPr>
            <w:tcW w:w="0" w:type="auto"/>
            <w:vAlign w:val="center"/>
            <w:hideMark/>
          </w:tcPr>
          <w:p w14:paraId="36E87560" w14:textId="77777777" w:rsidR="006E5367" w:rsidRPr="006E5367" w:rsidRDefault="006E5367" w:rsidP="006E5367">
            <w:pPr>
              <w:ind w:left="-5" w:right="52"/>
            </w:pPr>
            <w:r w:rsidRPr="006E5367">
              <w:t>Kur kreiptis dėl elektros energijos ir gamtinių dujų tiekimo atnaujinimo, kai buvo nutrauktas tiekimas dėl skolos?</w:t>
            </w:r>
          </w:p>
        </w:tc>
        <w:tc>
          <w:tcPr>
            <w:tcW w:w="0" w:type="auto"/>
            <w:vAlign w:val="center"/>
            <w:hideMark/>
          </w:tcPr>
          <w:p w14:paraId="0EEBC25D" w14:textId="77777777" w:rsidR="006E5367" w:rsidRPr="006E5367" w:rsidRDefault="006E5367" w:rsidP="006E5367">
            <w:pPr>
              <w:ind w:left="-5" w:right="52"/>
            </w:pPr>
            <w:r w:rsidRPr="006E5367">
              <w:t>Visais atvejais kreiptis reikia į savo tiekėją</w:t>
            </w:r>
          </w:p>
        </w:tc>
      </w:tr>
      <w:tr w:rsidR="006E5367" w:rsidRPr="00A727F3" w14:paraId="7D72FB20" w14:textId="77777777" w:rsidTr="00F8633B">
        <w:trPr>
          <w:tblCellSpacing w:w="0" w:type="dxa"/>
        </w:trPr>
        <w:tc>
          <w:tcPr>
            <w:tcW w:w="0" w:type="auto"/>
            <w:vAlign w:val="center"/>
            <w:hideMark/>
          </w:tcPr>
          <w:p w14:paraId="6B9341C7" w14:textId="77777777" w:rsidR="006E5367" w:rsidRPr="006E5367" w:rsidRDefault="006E5367" w:rsidP="006E5367">
            <w:pPr>
              <w:ind w:left="-5" w:right="52"/>
            </w:pPr>
            <w:r w:rsidRPr="006E5367">
              <w:t>Kaip klientas bus informuotas apie „Energijos skirstymo operatoriaus“ atliktus darbus (dėl apskaitos prietaiso eksploatavimo)?</w:t>
            </w:r>
          </w:p>
        </w:tc>
        <w:tc>
          <w:tcPr>
            <w:tcW w:w="0" w:type="auto"/>
            <w:vAlign w:val="center"/>
            <w:hideMark/>
          </w:tcPr>
          <w:p w14:paraId="0B4F54C0" w14:textId="77777777" w:rsidR="006E5367" w:rsidRPr="006E5367" w:rsidRDefault="006E5367" w:rsidP="006E5367">
            <w:pPr>
              <w:ind w:left="-5" w:right="52"/>
            </w:pPr>
            <w:r w:rsidRPr="006E5367">
              <w:t xml:space="preserve">Per savitarną, el. paštu ir SMS - priklausomai nuo to, kokius kanalus kaip kontaktinius klientas nurodęs savitarnoje. </w:t>
            </w:r>
            <w:r w:rsidRPr="006E5367">
              <w:br/>
              <w:t xml:space="preserve">Jeigu klientas kontaktų nenurodė arba neturi  el. pašto, apie atliktus darbus informuosime palikdami popierinį pranešimą. </w:t>
            </w:r>
          </w:p>
        </w:tc>
      </w:tr>
    </w:tbl>
    <w:p w14:paraId="3F18EF5D" w14:textId="77777777" w:rsidR="006E5367" w:rsidRDefault="006E5367">
      <w:pPr>
        <w:spacing w:after="31" w:line="259" w:lineRule="auto"/>
        <w:ind w:left="2965"/>
        <w:jc w:val="left"/>
        <w:rPr>
          <w:b/>
        </w:rPr>
      </w:pPr>
    </w:p>
    <w:p w14:paraId="3AA39CA0" w14:textId="77777777" w:rsidR="006E5367" w:rsidRDefault="006E5367">
      <w:pPr>
        <w:spacing w:after="31" w:line="259" w:lineRule="auto"/>
        <w:ind w:left="2965"/>
        <w:jc w:val="left"/>
        <w:rPr>
          <w:b/>
        </w:rPr>
      </w:pPr>
    </w:p>
    <w:p w14:paraId="31BC77CC" w14:textId="77777777" w:rsidR="00FB65A0" w:rsidRDefault="00EA217E">
      <w:pPr>
        <w:spacing w:after="31" w:line="259" w:lineRule="auto"/>
        <w:ind w:left="2965"/>
        <w:jc w:val="left"/>
      </w:pPr>
      <w:r>
        <w:rPr>
          <w:b/>
        </w:rPr>
        <w:t xml:space="preserve">III SKYRIUS </w:t>
      </w:r>
    </w:p>
    <w:p w14:paraId="264CA680" w14:textId="77777777" w:rsidR="00FB65A0" w:rsidRDefault="00EA217E">
      <w:pPr>
        <w:spacing w:after="18" w:line="259" w:lineRule="auto"/>
        <w:ind w:left="0" w:firstLine="0"/>
        <w:jc w:val="center"/>
      </w:pPr>
      <w:r>
        <w:rPr>
          <w:b/>
        </w:rPr>
        <w:t xml:space="preserve"> </w:t>
      </w:r>
    </w:p>
    <w:p w14:paraId="659C4AB9" w14:textId="77777777" w:rsidR="00FB65A0" w:rsidRDefault="00EA217E">
      <w:pPr>
        <w:pStyle w:val="Heading1"/>
        <w:ind w:right="60"/>
      </w:pPr>
      <w:r>
        <w:t xml:space="preserve">5. </w:t>
      </w:r>
      <w:r w:rsidR="008B3D80">
        <w:t>KLIENT</w:t>
      </w:r>
      <w:r>
        <w:t xml:space="preserve">AMS ĮRENGTŲ DUJŲ SKAITIKLIŲ TIPAI </w:t>
      </w:r>
    </w:p>
    <w:p w14:paraId="37EB8D53" w14:textId="77777777" w:rsidR="00FB65A0" w:rsidRDefault="00EA217E">
      <w:pPr>
        <w:spacing w:after="0" w:line="259" w:lineRule="auto"/>
        <w:ind w:left="0" w:firstLine="0"/>
        <w:jc w:val="left"/>
      </w:pPr>
      <w:r>
        <w:rPr>
          <w:b/>
        </w:rPr>
        <w:t xml:space="preserve"> </w:t>
      </w:r>
    </w:p>
    <w:p w14:paraId="62997521" w14:textId="35FD0578" w:rsidR="00FB65A0" w:rsidRDefault="00EA217E">
      <w:pPr>
        <w:ind w:left="-5" w:right="52"/>
      </w:pPr>
      <w:r>
        <w:t>5.1. Šiuo metu Bendrovėje visiems</w:t>
      </w:r>
      <w:r w:rsidR="00464737">
        <w:t xml:space="preserve"> klientams</w:t>
      </w:r>
      <w:r>
        <w:t xml:space="preserve"> dujas vartojantiems maisto ruošimui ir šildymui, įrengti skirtingų tipų membraniniai skaitikliai su mechaniniu skaičiavimo mechanizmu. </w:t>
      </w:r>
    </w:p>
    <w:p w14:paraId="342F53DF" w14:textId="77777777" w:rsidR="008D68D1" w:rsidRDefault="008D68D1">
      <w:pPr>
        <w:ind w:left="-5" w:right="52"/>
        <w:rPr>
          <w:lang w:val="en-US"/>
        </w:rPr>
      </w:pPr>
      <w:r>
        <w:rPr>
          <w:lang w:val="en-US"/>
        </w:rPr>
        <w:t xml:space="preserve">5.2. </w:t>
      </w:r>
      <w:r w:rsidRPr="00464737">
        <w:t>Visa informacija apie dujų skaitiklius ir rodmenų nurašymo būdus yra patalpinta viešai p</w:t>
      </w:r>
      <w:r w:rsidR="0077168A" w:rsidRPr="00464737">
        <w:t>asiekiamoje</w:t>
      </w:r>
      <w:r w:rsidRPr="00464737">
        <w:t xml:space="preserve"> internetinėje erdvėje ESO puslapyje</w:t>
      </w:r>
    </w:p>
    <w:p w14:paraId="16B16689" w14:textId="77777777" w:rsidR="008D68D1" w:rsidRDefault="002E64ED" w:rsidP="008D68D1">
      <w:pPr>
        <w:rPr>
          <w:rFonts w:eastAsiaTheme="minorHAnsi"/>
          <w:color w:val="1F497D"/>
        </w:rPr>
      </w:pPr>
      <w:hyperlink r:id="rId13" w:history="1">
        <w:r w:rsidR="008D68D1">
          <w:rPr>
            <w:rStyle w:val="Hyperlink"/>
          </w:rPr>
          <w:t>https://www.eso.lt/lt/namams/dujos/ka-reikia-zinoti-apie-duju-skaitiklius/skaitikliu-prieziura_1639/kaip-nurasyti-skaitiklio-rodmenis_1921.html</w:t>
        </w:r>
      </w:hyperlink>
      <w:r w:rsidR="008D68D1">
        <w:rPr>
          <w:color w:val="1F497D"/>
        </w:rPr>
        <w:t xml:space="preserve"> </w:t>
      </w:r>
    </w:p>
    <w:p w14:paraId="2EB7450D" w14:textId="77777777" w:rsidR="008D68D1" w:rsidRPr="008D68D1" w:rsidRDefault="008D68D1">
      <w:pPr>
        <w:ind w:left="-5" w:right="52"/>
        <w:rPr>
          <w:lang w:val="en-US"/>
        </w:rPr>
      </w:pPr>
      <w:r>
        <w:rPr>
          <w:lang w:val="en-US"/>
        </w:rPr>
        <w:t xml:space="preserve">     </w:t>
      </w:r>
    </w:p>
    <w:p w14:paraId="47E0CECD" w14:textId="77777777" w:rsidR="00FB65A0" w:rsidRDefault="00EA217E">
      <w:pPr>
        <w:spacing w:after="0" w:line="259" w:lineRule="auto"/>
        <w:ind w:left="0" w:firstLine="0"/>
        <w:jc w:val="left"/>
      </w:pPr>
      <w:r>
        <w:t xml:space="preserve"> </w:t>
      </w:r>
    </w:p>
    <w:p w14:paraId="166A6877" w14:textId="77777777" w:rsidR="00FB65A0" w:rsidRDefault="00FB65A0" w:rsidP="008D68D1">
      <w:pPr>
        <w:spacing w:after="0" w:line="259" w:lineRule="auto"/>
        <w:ind w:left="-1" w:right="610" w:firstLine="0"/>
        <w:jc w:val="right"/>
      </w:pPr>
    </w:p>
    <w:p w14:paraId="0B36567B" w14:textId="77777777" w:rsidR="00FB65A0" w:rsidRDefault="00EA217E">
      <w:pPr>
        <w:spacing w:after="2" w:line="259" w:lineRule="auto"/>
        <w:ind w:left="0" w:firstLine="0"/>
        <w:jc w:val="left"/>
      </w:pPr>
      <w:r>
        <w:t xml:space="preserve"> </w:t>
      </w:r>
    </w:p>
    <w:p w14:paraId="3EA05778" w14:textId="77777777" w:rsidR="00FB65A0" w:rsidRDefault="00EA217E">
      <w:pPr>
        <w:spacing w:after="20" w:line="259" w:lineRule="auto"/>
        <w:ind w:left="0" w:firstLine="0"/>
        <w:jc w:val="left"/>
      </w:pPr>
      <w:r>
        <w:t xml:space="preserve"> </w:t>
      </w:r>
    </w:p>
    <w:p w14:paraId="28486592" w14:textId="77777777" w:rsidR="00FB65A0" w:rsidRDefault="00EA217E">
      <w:pPr>
        <w:pStyle w:val="Heading1"/>
        <w:ind w:right="61"/>
      </w:pPr>
      <w:r>
        <w:t>6.</w:t>
      </w:r>
      <w:r w:rsidR="008B3D80">
        <w:t>KLIENT</w:t>
      </w:r>
      <w:r>
        <w:t xml:space="preserve">AMS ĮRENGTŲ ELEKTROS SKAITIKLIŲ TIPAI </w:t>
      </w:r>
    </w:p>
    <w:p w14:paraId="7C6D56BF" w14:textId="77777777" w:rsidR="00FB65A0" w:rsidRDefault="00EA217E">
      <w:pPr>
        <w:spacing w:after="17" w:line="259" w:lineRule="auto"/>
        <w:ind w:left="0" w:firstLine="0"/>
        <w:jc w:val="center"/>
      </w:pPr>
      <w:r>
        <w:rPr>
          <w:b/>
        </w:rPr>
        <w:t xml:space="preserve"> </w:t>
      </w:r>
    </w:p>
    <w:p w14:paraId="09A5CCE2" w14:textId="77777777" w:rsidR="00FB65A0" w:rsidRDefault="00EA217E">
      <w:pPr>
        <w:ind w:left="-5" w:right="52"/>
      </w:pPr>
      <w:r>
        <w:t>6.1. Pagal konstrukcinį išpildymą skaitikliai skirstomi į indukcinius (elektromechaninius),   elektroninius ir kombinuoto veikimo skaitiklius.  Suvartotos elektros energijos skaičiavimo mechanizmas gali būti elektroninis arba mechaninis</w:t>
      </w:r>
      <w:r w:rsidR="008D68D1">
        <w:t>.</w:t>
      </w:r>
    </w:p>
    <w:p w14:paraId="38B1B85E" w14:textId="49A76732" w:rsidR="00175A4B" w:rsidRDefault="00175A4B" w:rsidP="00175A4B">
      <w:pPr>
        <w:ind w:left="-5" w:right="52"/>
        <w:rPr>
          <w:lang w:val="en-US"/>
        </w:rPr>
      </w:pPr>
      <w:r>
        <w:rPr>
          <w:lang w:val="en-US"/>
        </w:rPr>
        <w:t>6.2</w:t>
      </w:r>
      <w:r w:rsidRPr="00464737">
        <w:t xml:space="preserve">. Visa informacija apie </w:t>
      </w:r>
      <w:r w:rsidR="0077168A" w:rsidRPr="00464737">
        <w:t>elektros</w:t>
      </w:r>
      <w:r w:rsidRPr="00464737">
        <w:t xml:space="preserve"> skaitiklius ir rodmenų nurašymo būdus yra patalpinta viešai p</w:t>
      </w:r>
      <w:r w:rsidR="0077168A" w:rsidRPr="00464737">
        <w:t>asiekiamoje</w:t>
      </w:r>
      <w:r w:rsidRPr="00464737">
        <w:t xml:space="preserve"> internetinėje erdvėje ESO puslapyje</w:t>
      </w:r>
      <w:r w:rsidR="00464737" w:rsidRPr="00464737">
        <w:t>.</w:t>
      </w:r>
    </w:p>
    <w:p w14:paraId="1D6FF98D" w14:textId="57831215" w:rsidR="00FB65A0" w:rsidRPr="00C1079D" w:rsidRDefault="002E64ED" w:rsidP="00C1079D">
      <w:pPr>
        <w:ind w:left="-5" w:right="52"/>
        <w:rPr>
          <w:lang w:val="en-US"/>
        </w:rPr>
      </w:pPr>
      <w:hyperlink r:id="rId14" w:history="1">
        <w:r w:rsidR="00175A4B">
          <w:rPr>
            <w:rStyle w:val="Hyperlink"/>
          </w:rPr>
          <w:t>https://www.eso.lt/lt/namams/elektra/skaitikliai-ju-prieziura-ir-tikrinimas/skaitikliu-prieziura/kaip-nurasyti-skaitiklio-rodmenis.html</w:t>
        </w:r>
      </w:hyperlink>
    </w:p>
    <w:p w14:paraId="6BC55217" w14:textId="77777777" w:rsidR="00FB65A0" w:rsidRDefault="00EA217E">
      <w:pPr>
        <w:pStyle w:val="Heading1"/>
        <w:ind w:left="-5" w:right="0"/>
        <w:jc w:val="left"/>
      </w:pPr>
      <w:r>
        <w:lastRenderedPageBreak/>
        <w:t xml:space="preserve">7. TIPINĖS SKAITIKLIŲ ĮRENGIMO VIETOS </w:t>
      </w:r>
    </w:p>
    <w:p w14:paraId="0BEB1B38" w14:textId="77777777" w:rsidR="00FB65A0" w:rsidRDefault="00EA217E">
      <w:pPr>
        <w:spacing w:after="55" w:line="259" w:lineRule="auto"/>
        <w:ind w:left="0" w:firstLine="0"/>
        <w:jc w:val="center"/>
      </w:pPr>
      <w:r>
        <w:rPr>
          <w:b/>
        </w:rPr>
        <w:t xml:space="preserve"> </w:t>
      </w:r>
    </w:p>
    <w:p w14:paraId="557FE552" w14:textId="77777777" w:rsidR="00D31887" w:rsidRDefault="00D31887" w:rsidP="00D31887">
      <w:r>
        <w:t xml:space="preserve">7.1. Elektros skaitikliai gali būti įrengti: </w:t>
      </w:r>
    </w:p>
    <w:p w14:paraId="268D5A8D" w14:textId="77777777" w:rsidR="00D31887" w:rsidRDefault="00D31887" w:rsidP="00D31887">
      <w:pPr>
        <w:pStyle w:val="ListParagraph"/>
        <w:numPr>
          <w:ilvl w:val="0"/>
          <w:numId w:val="9"/>
        </w:numPr>
      </w:pPr>
      <w:r>
        <w:t>viduje objekto ant specialiosios lentos;</w:t>
      </w:r>
    </w:p>
    <w:p w14:paraId="17D78BF2" w14:textId="77777777" w:rsidR="00D31887" w:rsidRDefault="00D31887" w:rsidP="00D31887">
      <w:pPr>
        <w:pStyle w:val="ListParagraph"/>
        <w:numPr>
          <w:ilvl w:val="0"/>
          <w:numId w:val="9"/>
        </w:numPr>
      </w:pPr>
      <w:r>
        <w:t>viduje objekto įvadinėje apskaitos spintoje;</w:t>
      </w:r>
    </w:p>
    <w:p w14:paraId="432089A6" w14:textId="77777777" w:rsidR="00D31887" w:rsidRDefault="00D31887" w:rsidP="00D31887">
      <w:pPr>
        <w:pStyle w:val="ListParagraph"/>
        <w:numPr>
          <w:ilvl w:val="0"/>
          <w:numId w:val="9"/>
        </w:numPr>
      </w:pPr>
      <w:r>
        <w:t>daugiabučio namo laiptinėje;</w:t>
      </w:r>
    </w:p>
    <w:p w14:paraId="524D6AC3" w14:textId="77777777" w:rsidR="00D31887" w:rsidRDefault="00D31887" w:rsidP="00D31887">
      <w:pPr>
        <w:pStyle w:val="ListParagraph"/>
        <w:numPr>
          <w:ilvl w:val="0"/>
          <w:numId w:val="9"/>
        </w:numPr>
      </w:pPr>
      <w:r>
        <w:t>daugiabučio namo skydinėje;</w:t>
      </w:r>
    </w:p>
    <w:p w14:paraId="7F05A349" w14:textId="77777777" w:rsidR="00D31887" w:rsidRDefault="00D31887" w:rsidP="00D31887">
      <w:pPr>
        <w:pStyle w:val="ListParagraph"/>
        <w:numPr>
          <w:ilvl w:val="0"/>
          <w:numId w:val="9"/>
        </w:numPr>
      </w:pPr>
      <w:r>
        <w:t>lauke ant pastato sienos arba prie sienos;</w:t>
      </w:r>
    </w:p>
    <w:p w14:paraId="16562FAB" w14:textId="77777777" w:rsidR="00D31887" w:rsidRDefault="00D31887" w:rsidP="00D31887">
      <w:pPr>
        <w:pStyle w:val="ListParagraph"/>
        <w:numPr>
          <w:ilvl w:val="0"/>
          <w:numId w:val="9"/>
        </w:numPr>
      </w:pPr>
      <w:r>
        <w:t xml:space="preserve">Kabelių spintoje (KS) / Komercinės apskaitos spintoje (KAS) lauke. </w:t>
      </w:r>
    </w:p>
    <w:p w14:paraId="036F6840" w14:textId="77777777" w:rsidR="00D31887" w:rsidRDefault="00D31887" w:rsidP="00D31887">
      <w:pPr>
        <w:pStyle w:val="ListParagraph"/>
        <w:numPr>
          <w:ilvl w:val="0"/>
          <w:numId w:val="9"/>
        </w:numPr>
      </w:pPr>
      <w:r>
        <w:t>sklypo riboje Komercinėje apskaitos spintoje (KAS);</w:t>
      </w:r>
    </w:p>
    <w:p w14:paraId="63FF0A68" w14:textId="77777777" w:rsidR="00D31887" w:rsidRDefault="00D31887" w:rsidP="00D31887">
      <w:pPr>
        <w:pStyle w:val="ListParagraph"/>
        <w:numPr>
          <w:ilvl w:val="0"/>
          <w:numId w:val="9"/>
        </w:numPr>
      </w:pPr>
      <w:r>
        <w:t xml:space="preserve"> KAS įrengtoje oro/kabelių linijos atramoje.</w:t>
      </w:r>
    </w:p>
    <w:p w14:paraId="4A3F2999" w14:textId="77777777" w:rsidR="00D31887" w:rsidRDefault="00D31887" w:rsidP="00D31887">
      <w:pPr>
        <w:ind w:left="360" w:hanging="218"/>
      </w:pPr>
      <w:r>
        <w:t xml:space="preserve">7.2. Tipinės skaitiklių įrengimo vietos schematiškai pavaizduotos 1 - 3 paveiksluose. Užduotyje bus nurodyta Bendrovės informacinėje sistemoje turima informacija apie elektros skaitiklio įrengimo vietą.  </w:t>
      </w:r>
    </w:p>
    <w:p w14:paraId="742BA90C" w14:textId="77777777" w:rsidR="00D31887" w:rsidRDefault="00D31887" w:rsidP="00D31887">
      <w:pPr>
        <w:ind w:left="360" w:hanging="218"/>
      </w:pPr>
    </w:p>
    <w:p w14:paraId="4A0122BA" w14:textId="77777777" w:rsidR="00D31887" w:rsidRDefault="00D31887" w:rsidP="00D31887">
      <w:pPr>
        <w:ind w:left="360" w:hanging="218"/>
      </w:pPr>
    </w:p>
    <w:p w14:paraId="289E0CAB" w14:textId="77777777" w:rsidR="00D31887" w:rsidRDefault="00D31887" w:rsidP="00D31887">
      <w:pPr>
        <w:ind w:left="360" w:hanging="218"/>
      </w:pPr>
    </w:p>
    <w:p w14:paraId="5258C074" w14:textId="77777777" w:rsidR="00D31887" w:rsidRDefault="00D31887" w:rsidP="00D31887">
      <w:pPr>
        <w:ind w:left="360" w:hanging="218"/>
      </w:pPr>
      <w:r>
        <w:rPr>
          <w:noProof/>
        </w:rPr>
        <w:drawing>
          <wp:inline distT="0" distB="0" distL="0" distR="0" wp14:anchorId="061CC766" wp14:editId="191A467C">
            <wp:extent cx="6122670" cy="33870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2670" cy="3387090"/>
                    </a:xfrm>
                    <a:prstGeom prst="rect">
                      <a:avLst/>
                    </a:prstGeom>
                    <a:noFill/>
                    <a:ln>
                      <a:noFill/>
                    </a:ln>
                  </pic:spPr>
                </pic:pic>
              </a:graphicData>
            </a:graphic>
          </wp:inline>
        </w:drawing>
      </w:r>
    </w:p>
    <w:p w14:paraId="31DC1528" w14:textId="77777777" w:rsidR="00D31887" w:rsidRPr="00466359" w:rsidRDefault="00D31887" w:rsidP="00D31887">
      <w:pPr>
        <w:ind w:left="360" w:hanging="218"/>
        <w:rPr>
          <w:lang w:val="en-US"/>
        </w:rPr>
      </w:pPr>
    </w:p>
    <w:p w14:paraId="63247266" w14:textId="77777777" w:rsidR="00D31887" w:rsidRDefault="00D31887" w:rsidP="00D31887">
      <w:pPr>
        <w:jc w:val="center"/>
      </w:pPr>
      <w:r>
        <w:t>1 paveikslas. Elektros apskaitos įrengimas nuosavam namui.</w:t>
      </w:r>
    </w:p>
    <w:p w14:paraId="0845AF37" w14:textId="77777777" w:rsidR="00D31887" w:rsidRDefault="00D31887" w:rsidP="00D31887">
      <w:pPr>
        <w:ind w:left="0" w:firstLine="0"/>
      </w:pPr>
      <w:r>
        <w:rPr>
          <w:noProof/>
        </w:rPr>
        <w:lastRenderedPageBreak/>
        <w:drawing>
          <wp:inline distT="0" distB="0" distL="0" distR="0" wp14:anchorId="200EBFE4" wp14:editId="70E4542F">
            <wp:extent cx="6115685" cy="56254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685" cy="5625465"/>
                    </a:xfrm>
                    <a:prstGeom prst="rect">
                      <a:avLst/>
                    </a:prstGeom>
                    <a:noFill/>
                    <a:ln>
                      <a:noFill/>
                    </a:ln>
                  </pic:spPr>
                </pic:pic>
              </a:graphicData>
            </a:graphic>
          </wp:inline>
        </w:drawing>
      </w:r>
    </w:p>
    <w:p w14:paraId="745F83A1" w14:textId="77777777" w:rsidR="00D31887" w:rsidRDefault="00D31887" w:rsidP="00D31887">
      <w:pPr>
        <w:ind w:left="0" w:firstLine="0"/>
        <w:jc w:val="center"/>
      </w:pPr>
      <w:r>
        <w:t>2 paveikslas. Elektros apskaitos įrengimas nuosaviems namams / kotedžams.</w:t>
      </w:r>
    </w:p>
    <w:p w14:paraId="0F49AF9A" w14:textId="77777777" w:rsidR="00D31887" w:rsidRDefault="00D31887" w:rsidP="00D31887">
      <w:pPr>
        <w:ind w:left="0" w:firstLine="0"/>
        <w:jc w:val="center"/>
      </w:pPr>
    </w:p>
    <w:p w14:paraId="18E26104" w14:textId="77777777" w:rsidR="00D31887" w:rsidRDefault="00D31887" w:rsidP="00D31887">
      <w:pPr>
        <w:ind w:left="0" w:firstLine="0"/>
        <w:jc w:val="center"/>
      </w:pPr>
      <w:r>
        <w:rPr>
          <w:noProof/>
        </w:rPr>
        <w:lastRenderedPageBreak/>
        <w:drawing>
          <wp:inline distT="0" distB="0" distL="0" distR="0" wp14:anchorId="027E7E6C" wp14:editId="49C4A5B6">
            <wp:extent cx="4981575" cy="621792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81575" cy="6217920"/>
                    </a:xfrm>
                    <a:prstGeom prst="rect">
                      <a:avLst/>
                    </a:prstGeom>
                    <a:noFill/>
                    <a:ln>
                      <a:noFill/>
                    </a:ln>
                  </pic:spPr>
                </pic:pic>
              </a:graphicData>
            </a:graphic>
          </wp:inline>
        </w:drawing>
      </w:r>
    </w:p>
    <w:p w14:paraId="3FB0A787" w14:textId="77777777" w:rsidR="00D31887" w:rsidRDefault="00D31887" w:rsidP="00D31887">
      <w:pPr>
        <w:ind w:left="0" w:firstLine="0"/>
        <w:jc w:val="center"/>
      </w:pPr>
      <w:r>
        <w:t>3 paveikslas. Elektros apskaitos įrengimas daugiabučiame name.</w:t>
      </w:r>
    </w:p>
    <w:p w14:paraId="7717AE0C" w14:textId="77777777" w:rsidR="00D31887" w:rsidRDefault="00D31887" w:rsidP="00D31887"/>
    <w:p w14:paraId="627CF18D" w14:textId="77777777" w:rsidR="00FB65A0" w:rsidRDefault="00EA217E">
      <w:pPr>
        <w:spacing w:after="253" w:line="259" w:lineRule="auto"/>
        <w:ind w:left="0" w:firstLine="0"/>
        <w:jc w:val="left"/>
      </w:pPr>
      <w:r>
        <w:t xml:space="preserve"> </w:t>
      </w:r>
    </w:p>
    <w:p w14:paraId="6E4B9D57" w14:textId="77777777" w:rsidR="00FB65A0" w:rsidRDefault="00EA217E">
      <w:pPr>
        <w:spacing w:after="25"/>
        <w:ind w:left="-5" w:right="52"/>
      </w:pPr>
      <w:r>
        <w:t xml:space="preserve">7.3. Daugiabučių tipo namuose dujų apskaitos prietaisai dažniausiai įrengiami butuose (virtuvėse) arba bendro naudojimo laiptinėse. Nuosavų gyvenamųjų namų skaitikliai dažniausiai įrengiami </w:t>
      </w:r>
      <w:r w:rsidR="008B3D80">
        <w:t>Klient</w:t>
      </w:r>
      <w:r>
        <w:t xml:space="preserve">o namo (pastato) viduje (virtuvėje), spintoje ant namo sienos ar spintoje ant sklypo ribos (dažniausiai šalia bendro naudojamo kelio),. Tipinės dujų skaitiklių įrengimo vietos schematiškai pavaizduotos </w:t>
      </w:r>
      <w:r w:rsidR="00094BC6">
        <w:t xml:space="preserve">4 </w:t>
      </w:r>
      <w:r>
        <w:t>paveiksl</w:t>
      </w:r>
      <w:r w:rsidR="00094BC6">
        <w:t>e</w:t>
      </w:r>
      <w:r>
        <w:t xml:space="preserve">.  </w:t>
      </w:r>
    </w:p>
    <w:p w14:paraId="65DFFAC1" w14:textId="77777777" w:rsidR="00FB65A0" w:rsidRDefault="00EA217E" w:rsidP="00BD40DB">
      <w:pPr>
        <w:tabs>
          <w:tab w:val="left" w:pos="567"/>
          <w:tab w:val="left" w:pos="851"/>
          <w:tab w:val="left" w:pos="1701"/>
        </w:tabs>
        <w:spacing w:after="0" w:line="259" w:lineRule="auto"/>
        <w:ind w:left="-1" w:right="482" w:firstLine="0"/>
        <w:jc w:val="right"/>
      </w:pPr>
      <w:r>
        <w:rPr>
          <w:rFonts w:ascii="Calibri" w:eastAsia="Calibri" w:hAnsi="Calibri" w:cs="Calibri"/>
          <w:noProof/>
          <w:sz w:val="22"/>
        </w:rPr>
        <w:lastRenderedPageBreak/>
        <mc:AlternateContent>
          <mc:Choice Requires="wpg">
            <w:drawing>
              <wp:inline distT="0" distB="0" distL="0" distR="0" wp14:anchorId="181624F8" wp14:editId="2494ED27">
                <wp:extent cx="5800953" cy="3117858"/>
                <wp:effectExtent l="0" t="0" r="9525" b="6350"/>
                <wp:docPr id="26462" name="Group 26462"/>
                <wp:cNvGraphicFramePr/>
                <a:graphic xmlns:a="http://schemas.openxmlformats.org/drawingml/2006/main">
                  <a:graphicData uri="http://schemas.microsoft.com/office/word/2010/wordprocessingGroup">
                    <wpg:wgp>
                      <wpg:cNvGrpSpPr/>
                      <wpg:grpSpPr>
                        <a:xfrm>
                          <a:off x="0" y="0"/>
                          <a:ext cx="5800953" cy="3117858"/>
                          <a:chOff x="0" y="0"/>
                          <a:chExt cx="5800953" cy="3117858"/>
                        </a:xfrm>
                      </wpg:grpSpPr>
                      <wps:wsp>
                        <wps:cNvPr id="2696" name="Rectangle 2696"/>
                        <wps:cNvSpPr/>
                        <wps:spPr>
                          <a:xfrm>
                            <a:off x="5716651" y="1378155"/>
                            <a:ext cx="46741" cy="187581"/>
                          </a:xfrm>
                          <a:prstGeom prst="rect">
                            <a:avLst/>
                          </a:prstGeom>
                          <a:ln>
                            <a:noFill/>
                          </a:ln>
                        </wps:spPr>
                        <wps:txbx>
                          <w:txbxContent>
                            <w:p w14:paraId="4E9C0AA2" w14:textId="77777777" w:rsidR="005C53EA" w:rsidRDefault="005C53EA">
                              <w:pPr>
                                <w:spacing w:after="160" w:line="259" w:lineRule="auto"/>
                                <w:ind w:left="0" w:firstLine="0"/>
                                <w:jc w:val="left"/>
                              </w:pPr>
                              <w:r>
                                <w:rPr>
                                  <w:b/>
                                </w:rPr>
                                <w:t xml:space="preserve"> </w:t>
                              </w:r>
                            </w:p>
                          </w:txbxContent>
                        </wps:txbx>
                        <wps:bodyPr horzOverflow="overflow" vert="horz" lIns="0" tIns="0" rIns="0" bIns="0" rtlCol="0">
                          <a:noAutofit/>
                        </wps:bodyPr>
                      </wps:wsp>
                      <pic:pic xmlns:pic="http://schemas.openxmlformats.org/drawingml/2006/picture">
                        <pic:nvPicPr>
                          <pic:cNvPr id="2723" name="Picture 2723"/>
                          <pic:cNvPicPr/>
                        </pic:nvPicPr>
                        <pic:blipFill>
                          <a:blip r:embed="rId18"/>
                          <a:stretch>
                            <a:fillRect/>
                          </a:stretch>
                        </pic:blipFill>
                        <pic:spPr>
                          <a:xfrm>
                            <a:off x="0" y="0"/>
                            <a:ext cx="5716203" cy="1492250"/>
                          </a:xfrm>
                          <a:prstGeom prst="rect">
                            <a:avLst/>
                          </a:prstGeom>
                        </pic:spPr>
                      </pic:pic>
                      <pic:pic xmlns:pic="http://schemas.openxmlformats.org/drawingml/2006/picture">
                        <pic:nvPicPr>
                          <pic:cNvPr id="2725" name="Picture 2725"/>
                          <pic:cNvPicPr/>
                        </pic:nvPicPr>
                        <pic:blipFill>
                          <a:blip r:embed="rId19"/>
                          <a:stretch>
                            <a:fillRect/>
                          </a:stretch>
                        </pic:blipFill>
                        <pic:spPr>
                          <a:xfrm>
                            <a:off x="382" y="1638699"/>
                            <a:ext cx="5800571" cy="1479037"/>
                          </a:xfrm>
                          <a:prstGeom prst="rect">
                            <a:avLst/>
                          </a:prstGeom>
                        </pic:spPr>
                      </pic:pic>
                      <wps:wsp>
                        <wps:cNvPr id="2726" name="Rectangle 2726"/>
                        <wps:cNvSpPr/>
                        <wps:spPr>
                          <a:xfrm>
                            <a:off x="63170" y="1302131"/>
                            <a:ext cx="94544" cy="189937"/>
                          </a:xfrm>
                          <a:prstGeom prst="rect">
                            <a:avLst/>
                          </a:prstGeom>
                          <a:ln>
                            <a:noFill/>
                          </a:ln>
                        </wps:spPr>
                        <wps:txbx>
                          <w:txbxContent>
                            <w:p w14:paraId="5C1EB3E9" w14:textId="77777777" w:rsidR="005C53EA" w:rsidRDefault="005C53EA">
                              <w:pPr>
                                <w:spacing w:after="160" w:line="259" w:lineRule="auto"/>
                                <w:ind w:left="0" w:firstLine="0"/>
                                <w:jc w:val="left"/>
                              </w:pPr>
                              <w:r>
                                <w:rPr>
                                  <w:rFonts w:ascii="Calibri" w:eastAsia="Calibri" w:hAnsi="Calibri" w:cs="Calibri"/>
                                  <w:sz w:val="22"/>
                                </w:rPr>
                                <w:t>1</w:t>
                              </w:r>
                            </w:p>
                          </w:txbxContent>
                        </wps:txbx>
                        <wps:bodyPr horzOverflow="overflow" vert="horz" lIns="0" tIns="0" rIns="0" bIns="0" rtlCol="0">
                          <a:noAutofit/>
                        </wps:bodyPr>
                      </wps:wsp>
                      <wps:wsp>
                        <wps:cNvPr id="2727" name="Rectangle 2727"/>
                        <wps:cNvSpPr/>
                        <wps:spPr>
                          <a:xfrm>
                            <a:off x="134798" y="1302131"/>
                            <a:ext cx="42144" cy="189937"/>
                          </a:xfrm>
                          <a:prstGeom prst="rect">
                            <a:avLst/>
                          </a:prstGeom>
                          <a:ln>
                            <a:noFill/>
                          </a:ln>
                        </wps:spPr>
                        <wps:txbx>
                          <w:txbxContent>
                            <w:p w14:paraId="21459E05" w14:textId="77777777" w:rsidR="005C53EA" w:rsidRDefault="005C53EA">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2729" name="Picture 2729"/>
                          <pic:cNvPicPr/>
                        </pic:nvPicPr>
                        <pic:blipFill>
                          <a:blip r:embed="rId20"/>
                          <a:stretch>
                            <a:fillRect/>
                          </a:stretch>
                        </pic:blipFill>
                        <pic:spPr>
                          <a:xfrm>
                            <a:off x="381" y="1692020"/>
                            <a:ext cx="248412" cy="128017"/>
                          </a:xfrm>
                          <a:prstGeom prst="rect">
                            <a:avLst/>
                          </a:prstGeom>
                        </pic:spPr>
                      </pic:pic>
                      <wps:wsp>
                        <wps:cNvPr id="2730" name="Rectangle 2730"/>
                        <wps:cNvSpPr/>
                        <wps:spPr>
                          <a:xfrm>
                            <a:off x="124130" y="1720193"/>
                            <a:ext cx="169056" cy="678458"/>
                          </a:xfrm>
                          <a:prstGeom prst="rect">
                            <a:avLst/>
                          </a:prstGeom>
                          <a:ln>
                            <a:noFill/>
                          </a:ln>
                        </wps:spPr>
                        <wps:txbx>
                          <w:txbxContent>
                            <w:p w14:paraId="556A4345" w14:textId="77777777" w:rsidR="005C53EA" w:rsidRDefault="005C53EA">
                              <w:pPr>
                                <w:spacing w:after="160" w:line="259" w:lineRule="auto"/>
                                <w:ind w:left="0" w:firstLine="0"/>
                                <w:jc w:val="left"/>
                              </w:pPr>
                              <w:r>
                                <w:rPr>
                                  <w:sz w:val="72"/>
                                </w:rPr>
                                <w:t xml:space="preserve"> </w:t>
                              </w:r>
                            </w:p>
                          </w:txbxContent>
                        </wps:txbx>
                        <wps:bodyPr horzOverflow="overflow" vert="horz" lIns="0" tIns="0" rIns="0" bIns="0" rtlCol="0">
                          <a:noAutofit/>
                        </wps:bodyPr>
                      </wps:wsp>
                      <pic:pic xmlns:pic="http://schemas.openxmlformats.org/drawingml/2006/picture">
                        <pic:nvPicPr>
                          <pic:cNvPr id="31143" name="Picture 31143"/>
                          <pic:cNvPicPr/>
                        </pic:nvPicPr>
                        <pic:blipFill>
                          <a:blip r:embed="rId21"/>
                          <a:stretch>
                            <a:fillRect/>
                          </a:stretch>
                        </pic:blipFill>
                        <pic:spPr>
                          <a:xfrm>
                            <a:off x="3227705" y="1264793"/>
                            <a:ext cx="85344" cy="121920"/>
                          </a:xfrm>
                          <a:prstGeom prst="rect">
                            <a:avLst/>
                          </a:prstGeom>
                        </pic:spPr>
                      </pic:pic>
                      <wps:wsp>
                        <wps:cNvPr id="2733" name="Rectangle 2733"/>
                        <wps:cNvSpPr/>
                        <wps:spPr>
                          <a:xfrm>
                            <a:off x="3230626" y="1245347"/>
                            <a:ext cx="103709" cy="207922"/>
                          </a:xfrm>
                          <a:prstGeom prst="rect">
                            <a:avLst/>
                          </a:prstGeom>
                          <a:ln>
                            <a:noFill/>
                          </a:ln>
                        </wps:spPr>
                        <wps:txbx>
                          <w:txbxContent>
                            <w:p w14:paraId="6739A314" w14:textId="77777777" w:rsidR="005C53EA" w:rsidRDefault="005C53EA">
                              <w:pPr>
                                <w:spacing w:after="160" w:line="259" w:lineRule="auto"/>
                                <w:ind w:left="0" w:firstLine="0"/>
                                <w:jc w:val="left"/>
                              </w:pPr>
                              <w:r>
                                <w:rPr>
                                  <w:sz w:val="22"/>
                                </w:rPr>
                                <w:t>2</w:t>
                              </w:r>
                            </w:p>
                          </w:txbxContent>
                        </wps:txbx>
                        <wps:bodyPr horzOverflow="overflow" vert="horz" lIns="0" tIns="0" rIns="0" bIns="0" rtlCol="0">
                          <a:noAutofit/>
                        </wps:bodyPr>
                      </wps:wsp>
                      <wps:wsp>
                        <wps:cNvPr id="2734" name="Rectangle 2734"/>
                        <wps:cNvSpPr/>
                        <wps:spPr>
                          <a:xfrm>
                            <a:off x="3308350" y="1245347"/>
                            <a:ext cx="51809" cy="207922"/>
                          </a:xfrm>
                          <a:prstGeom prst="rect">
                            <a:avLst/>
                          </a:prstGeom>
                          <a:ln>
                            <a:noFill/>
                          </a:ln>
                        </wps:spPr>
                        <wps:txbx>
                          <w:txbxContent>
                            <w:p w14:paraId="01A081F9" w14:textId="77777777" w:rsidR="005C53EA" w:rsidRDefault="005C53EA">
                              <w:pPr>
                                <w:spacing w:after="160" w:line="259" w:lineRule="auto"/>
                                <w:ind w:left="0"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31144" name="Picture 31144"/>
                          <pic:cNvPicPr/>
                        </pic:nvPicPr>
                        <pic:blipFill>
                          <a:blip r:embed="rId22"/>
                          <a:stretch>
                            <a:fillRect/>
                          </a:stretch>
                        </pic:blipFill>
                        <pic:spPr>
                          <a:xfrm>
                            <a:off x="202057" y="2912745"/>
                            <a:ext cx="82296" cy="121920"/>
                          </a:xfrm>
                          <a:prstGeom prst="rect">
                            <a:avLst/>
                          </a:prstGeom>
                        </pic:spPr>
                      </pic:pic>
                      <wps:wsp>
                        <wps:cNvPr id="2737" name="Rectangle 2737"/>
                        <wps:cNvSpPr/>
                        <wps:spPr>
                          <a:xfrm>
                            <a:off x="200279" y="2894696"/>
                            <a:ext cx="103709" cy="207922"/>
                          </a:xfrm>
                          <a:prstGeom prst="rect">
                            <a:avLst/>
                          </a:prstGeom>
                          <a:ln>
                            <a:noFill/>
                          </a:ln>
                        </wps:spPr>
                        <wps:txbx>
                          <w:txbxContent>
                            <w:p w14:paraId="7085862C" w14:textId="77777777" w:rsidR="005C53EA" w:rsidRDefault="005C53EA">
                              <w:pPr>
                                <w:spacing w:after="160" w:line="259" w:lineRule="auto"/>
                                <w:ind w:left="0" w:firstLine="0"/>
                                <w:jc w:val="left"/>
                              </w:pPr>
                              <w:r>
                                <w:rPr>
                                  <w:sz w:val="22"/>
                                </w:rPr>
                                <w:t>3</w:t>
                              </w:r>
                            </w:p>
                          </w:txbxContent>
                        </wps:txbx>
                        <wps:bodyPr horzOverflow="overflow" vert="horz" lIns="0" tIns="0" rIns="0" bIns="0" rtlCol="0">
                          <a:noAutofit/>
                        </wps:bodyPr>
                      </wps:wsp>
                      <wps:wsp>
                        <wps:cNvPr id="2738" name="Rectangle 2738"/>
                        <wps:cNvSpPr/>
                        <wps:spPr>
                          <a:xfrm>
                            <a:off x="278003" y="2894696"/>
                            <a:ext cx="51809" cy="207922"/>
                          </a:xfrm>
                          <a:prstGeom prst="rect">
                            <a:avLst/>
                          </a:prstGeom>
                          <a:ln>
                            <a:noFill/>
                          </a:ln>
                        </wps:spPr>
                        <wps:txbx>
                          <w:txbxContent>
                            <w:p w14:paraId="3F2902DB" w14:textId="77777777" w:rsidR="005C53EA" w:rsidRDefault="005C53EA">
                              <w:pPr>
                                <w:spacing w:after="160" w:line="259" w:lineRule="auto"/>
                                <w:ind w:left="0"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31145" name="Picture 31145"/>
                          <pic:cNvPicPr/>
                        </pic:nvPicPr>
                        <pic:blipFill>
                          <a:blip r:embed="rId23"/>
                          <a:stretch>
                            <a:fillRect/>
                          </a:stretch>
                        </pic:blipFill>
                        <pic:spPr>
                          <a:xfrm>
                            <a:off x="3516249" y="2929001"/>
                            <a:ext cx="88392" cy="121920"/>
                          </a:xfrm>
                          <a:prstGeom prst="rect">
                            <a:avLst/>
                          </a:prstGeom>
                        </pic:spPr>
                      </pic:pic>
                      <wps:wsp>
                        <wps:cNvPr id="2741" name="Rectangle 2741"/>
                        <wps:cNvSpPr/>
                        <wps:spPr>
                          <a:xfrm>
                            <a:off x="3523234" y="2909936"/>
                            <a:ext cx="103709" cy="207922"/>
                          </a:xfrm>
                          <a:prstGeom prst="rect">
                            <a:avLst/>
                          </a:prstGeom>
                          <a:ln>
                            <a:noFill/>
                          </a:ln>
                        </wps:spPr>
                        <wps:txbx>
                          <w:txbxContent>
                            <w:p w14:paraId="1B7A45FB" w14:textId="77777777" w:rsidR="005C53EA" w:rsidRDefault="005C53EA">
                              <w:pPr>
                                <w:spacing w:after="160" w:line="259" w:lineRule="auto"/>
                                <w:ind w:left="0" w:firstLine="0"/>
                                <w:jc w:val="left"/>
                              </w:pPr>
                              <w:r>
                                <w:rPr>
                                  <w:sz w:val="22"/>
                                </w:rPr>
                                <w:t>4</w:t>
                              </w:r>
                            </w:p>
                          </w:txbxContent>
                        </wps:txbx>
                        <wps:bodyPr horzOverflow="overflow" vert="horz" lIns="0" tIns="0" rIns="0" bIns="0" rtlCol="0">
                          <a:noAutofit/>
                        </wps:bodyPr>
                      </wps:wsp>
                      <wps:wsp>
                        <wps:cNvPr id="2742" name="Rectangle 2742"/>
                        <wps:cNvSpPr/>
                        <wps:spPr>
                          <a:xfrm>
                            <a:off x="3600958" y="2909936"/>
                            <a:ext cx="51809" cy="207922"/>
                          </a:xfrm>
                          <a:prstGeom prst="rect">
                            <a:avLst/>
                          </a:prstGeom>
                          <a:ln>
                            <a:noFill/>
                          </a:ln>
                        </wps:spPr>
                        <wps:txbx>
                          <w:txbxContent>
                            <w:p w14:paraId="4BD04D6E" w14:textId="77777777" w:rsidR="005C53EA" w:rsidRDefault="005C53EA">
                              <w:pPr>
                                <w:spacing w:after="160" w:line="259" w:lineRule="auto"/>
                                <w:ind w:left="0" w:firstLine="0"/>
                                <w:jc w:val="left"/>
                              </w:pPr>
                              <w:r>
                                <w:rPr>
                                  <w:sz w:val="22"/>
                                </w:rPr>
                                <w:t xml:space="preserve"> </w:t>
                              </w:r>
                            </w:p>
                          </w:txbxContent>
                        </wps:txbx>
                        <wps:bodyPr horzOverflow="overflow" vert="horz" lIns="0" tIns="0" rIns="0" bIns="0" rtlCol="0">
                          <a:noAutofit/>
                        </wps:bodyPr>
                      </wps:wsp>
                    </wpg:wgp>
                  </a:graphicData>
                </a:graphic>
              </wp:inline>
            </w:drawing>
          </mc:Choice>
          <mc:Fallback>
            <w:pict>
              <v:group w14:anchorId="181624F8" id="Group 26462" o:spid="_x0000_s1026" style="width:456.75pt;height:245.5pt;mso-position-horizontal-relative:char;mso-position-vertical-relative:line" coordsize="58009,31178"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">
                <v:rect id="Rectangle 2696" o:spid="_x0000_s1027" style="position:absolute;left:57166;top:13781;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" filled="f" stroked="f">
                  <v:textbox inset="0,0,0,0">
                    <w:txbxContent>
                      <w:p w14:paraId="4E9C0AA2" w14:textId="77777777" w:rsidR="005C53EA" w:rsidRDefault="005C53EA">
                        <w:pPr>
                          <w:spacing w:after="160" w:line="259" w:lineRule="auto"/>
                          <w:ind w:left="0" w:firstLine="0"/>
                          <w:jc w:val="left"/>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23" o:spid="_x0000_s1028" type="#_x0000_t75" style="position:absolute;width:57162;height:14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">
                  <v:imagedata r:id="rId24" o:title=""/>
                </v:shape>
                <v:shape id="Picture 2725" o:spid="_x0000_s1029" type="#_x0000_t75" style="position:absolute;left:3;top:16386;width:58006;height:14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">
                  <v:imagedata r:id="rId25" o:title=""/>
                </v:shape>
                <v:rect id="Rectangle 2726" o:spid="_x0000_s1030" style="position:absolute;left:631;top:13021;width:946;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3ty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CexQlc34QnINf/AAAA//8DAFBLAQItABQABgAIAAAAIQDb4fbL7gAAAIUBAAATAAAAAAAA&#10;AAAAAAAAAAAAAABbQ29udGVudF9UeXBlc10ueG1sUEsBAi0AFAAGAAgAAAAhAFr0LFu/AAAAFQEA&#10;AAsAAAAAAAAAAAAAAAAAHwEAAF9yZWxzLy5yZWxzUEsBAi0AFAAGAAgAAAAhALt7e3LHAAAA3QAA&#10;AA8AAAAAAAAAAAAAAAAABwIAAGRycy9kb3ducmV2LnhtbFBLBQYAAAAAAwADALcAAAD7AgAAAAA=&#10;" filled="f" stroked="f">
                  <v:textbox inset="0,0,0,0">
                    <w:txbxContent>
                      <w:p w14:paraId="5C1EB3E9" w14:textId="77777777" w:rsidR="005C53EA" w:rsidRDefault="005C53EA">
                        <w:pPr>
                          <w:spacing w:after="160" w:line="259" w:lineRule="auto"/>
                          <w:ind w:left="0" w:firstLine="0"/>
                          <w:jc w:val="left"/>
                        </w:pPr>
                        <w:r>
                          <w:rPr>
                            <w:rFonts w:ascii="Calibri" w:eastAsia="Calibri" w:hAnsi="Calibri" w:cs="Calibri"/>
                            <w:sz w:val="22"/>
                          </w:rPr>
                          <w:t>1</w:t>
                        </w:r>
                      </w:p>
                    </w:txbxContent>
                  </v:textbox>
                </v:rect>
                <v:rect id="Rectangle 2727" o:spid="_x0000_s1031" style="position:absolute;left:1347;top:13021;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" filled="f" stroked="f">
                  <v:textbox inset="0,0,0,0">
                    <w:txbxContent>
                      <w:p w14:paraId="21459E05" w14:textId="77777777" w:rsidR="005C53EA" w:rsidRDefault="005C53EA">
                        <w:pPr>
                          <w:spacing w:after="160" w:line="259" w:lineRule="auto"/>
                          <w:ind w:left="0" w:firstLine="0"/>
                          <w:jc w:val="left"/>
                        </w:pPr>
                        <w:r>
                          <w:rPr>
                            <w:rFonts w:ascii="Calibri" w:eastAsia="Calibri" w:hAnsi="Calibri" w:cs="Calibri"/>
                            <w:sz w:val="22"/>
                          </w:rPr>
                          <w:t xml:space="preserve"> </w:t>
                        </w:r>
                      </w:p>
                    </w:txbxContent>
                  </v:textbox>
                </v:rect>
                <v:shape id="Picture 2729" o:spid="_x0000_s1032" type="#_x0000_t75" style="position:absolute;left:3;top:16920;width:2484;height:1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">
                  <v:imagedata r:id="rId26" o:title=""/>
                </v:shape>
                <v:rect id="Rectangle 2730" o:spid="_x0000_s1033" style="position:absolute;left:1241;top:17201;width:1690;height:6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" filled="f" stroked="f">
                  <v:textbox inset="0,0,0,0">
                    <w:txbxContent>
                      <w:p w14:paraId="556A4345" w14:textId="77777777" w:rsidR="005C53EA" w:rsidRDefault="005C53EA">
                        <w:pPr>
                          <w:spacing w:after="160" w:line="259" w:lineRule="auto"/>
                          <w:ind w:left="0" w:firstLine="0"/>
                          <w:jc w:val="left"/>
                        </w:pPr>
                        <w:r>
                          <w:rPr>
                            <w:sz w:val="72"/>
                          </w:rPr>
                          <w:t xml:space="preserve"> </w:t>
                        </w:r>
                      </w:p>
                    </w:txbxContent>
                  </v:textbox>
                </v:rect>
                <v:shape id="Picture 31143" o:spid="_x0000_s1034" type="#_x0000_t75" style="position:absolute;left:32277;top:12647;width:853;height:1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">
                  <v:imagedata r:id="rId27" o:title=""/>
                </v:shape>
                <v:rect id="Rectangle 2733" o:spid="_x0000_s1035" style="position:absolute;left:32306;top:12453;width:1037;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" filled="f" stroked="f">
                  <v:textbox inset="0,0,0,0">
                    <w:txbxContent>
                      <w:p w14:paraId="6739A314" w14:textId="77777777" w:rsidR="005C53EA" w:rsidRDefault="005C53EA">
                        <w:pPr>
                          <w:spacing w:after="160" w:line="259" w:lineRule="auto"/>
                          <w:ind w:left="0" w:firstLine="0"/>
                          <w:jc w:val="left"/>
                        </w:pPr>
                        <w:r>
                          <w:rPr>
                            <w:sz w:val="22"/>
                          </w:rPr>
                          <w:t>2</w:t>
                        </w:r>
                      </w:p>
                    </w:txbxContent>
                  </v:textbox>
                </v:rect>
                <v:rect id="Rectangle 2734" o:spid="_x0000_s1036" style="position:absolute;left:33083;top:12453;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" filled="f" stroked="f">
                  <v:textbox inset="0,0,0,0">
                    <w:txbxContent>
                      <w:p w14:paraId="01A081F9" w14:textId="77777777" w:rsidR="005C53EA" w:rsidRDefault="005C53EA">
                        <w:pPr>
                          <w:spacing w:after="160" w:line="259" w:lineRule="auto"/>
                          <w:ind w:left="0" w:firstLine="0"/>
                          <w:jc w:val="left"/>
                        </w:pPr>
                        <w:r>
                          <w:rPr>
                            <w:sz w:val="22"/>
                          </w:rPr>
                          <w:t xml:space="preserve"> </w:t>
                        </w:r>
                      </w:p>
                    </w:txbxContent>
                  </v:textbox>
                </v:rect>
                <v:shape id="Picture 31144" o:spid="_x0000_s1037" type="#_x0000_t75" style="position:absolute;left:2020;top:29127;width:823;height:1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">
                  <v:imagedata r:id="rId28" o:title=""/>
                </v:shape>
                <v:rect id="Rectangle 2737" o:spid="_x0000_s1038" style="position:absolute;left:2002;top:28946;width:1037;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" filled="f" stroked="f">
                  <v:textbox inset="0,0,0,0">
                    <w:txbxContent>
                      <w:p w14:paraId="7085862C" w14:textId="77777777" w:rsidR="005C53EA" w:rsidRDefault="005C53EA">
                        <w:pPr>
                          <w:spacing w:after="160" w:line="259" w:lineRule="auto"/>
                          <w:ind w:left="0" w:firstLine="0"/>
                          <w:jc w:val="left"/>
                        </w:pPr>
                        <w:r>
                          <w:rPr>
                            <w:sz w:val="22"/>
                          </w:rPr>
                          <w:t>3</w:t>
                        </w:r>
                      </w:p>
                    </w:txbxContent>
                  </v:textbox>
                </v:rect>
                <v:rect id="Rectangle 2738" o:spid="_x0000_s1039" style="position:absolute;left:2780;top:28946;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" filled="f" stroked="f">
                  <v:textbox inset="0,0,0,0">
                    <w:txbxContent>
                      <w:p w14:paraId="3F2902DB" w14:textId="77777777" w:rsidR="005C53EA" w:rsidRDefault="005C53EA">
                        <w:pPr>
                          <w:spacing w:after="160" w:line="259" w:lineRule="auto"/>
                          <w:ind w:left="0" w:firstLine="0"/>
                          <w:jc w:val="left"/>
                        </w:pPr>
                        <w:r>
                          <w:rPr>
                            <w:sz w:val="22"/>
                          </w:rPr>
                          <w:t xml:space="preserve"> </w:t>
                        </w:r>
                      </w:p>
                    </w:txbxContent>
                  </v:textbox>
                </v:rect>
                <v:shape id="Picture 31145" o:spid="_x0000_s1040" type="#_x0000_t75" style="position:absolute;left:35162;top:29290;width:884;height:12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">
                  <v:imagedata r:id="rId29" o:title=""/>
                </v:shape>
                <v:rect id="Rectangle 2741" o:spid="_x0000_s1041" style="position:absolute;left:35232;top:29099;width:1037;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" filled="f" stroked="f">
                  <v:textbox inset="0,0,0,0">
                    <w:txbxContent>
                      <w:p w14:paraId="1B7A45FB" w14:textId="77777777" w:rsidR="005C53EA" w:rsidRDefault="005C53EA">
                        <w:pPr>
                          <w:spacing w:after="160" w:line="259" w:lineRule="auto"/>
                          <w:ind w:left="0" w:firstLine="0"/>
                          <w:jc w:val="left"/>
                        </w:pPr>
                        <w:r>
                          <w:rPr>
                            <w:sz w:val="22"/>
                          </w:rPr>
                          <w:t>4</w:t>
                        </w:r>
                      </w:p>
                    </w:txbxContent>
                  </v:textbox>
                </v:rect>
                <v:rect id="Rectangle 2742" o:spid="_x0000_s1042" style="position:absolute;left:36009;top:29099;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" filled="f" stroked="f">
                  <v:textbox inset="0,0,0,0">
                    <w:txbxContent>
                      <w:p w14:paraId="4BD04D6E" w14:textId="77777777" w:rsidR="005C53EA" w:rsidRDefault="005C53EA">
                        <w:pPr>
                          <w:spacing w:after="160" w:line="259" w:lineRule="auto"/>
                          <w:ind w:left="0" w:firstLine="0"/>
                          <w:jc w:val="left"/>
                        </w:pPr>
                        <w:r>
                          <w:rPr>
                            <w:sz w:val="22"/>
                          </w:rPr>
                          <w:t xml:space="preserve"> </w:t>
                        </w:r>
                      </w:p>
                    </w:txbxContent>
                  </v:textbox>
                </v:rect>
                <w10:anchorlock/>
              </v:group>
            </w:pict>
          </mc:Fallback>
        </mc:AlternateContent>
      </w:r>
      <w:r>
        <w:t xml:space="preserve"> </w:t>
      </w:r>
    </w:p>
    <w:p w14:paraId="5CA3AA88" w14:textId="77777777" w:rsidR="00FB65A0" w:rsidRDefault="00EA217E">
      <w:pPr>
        <w:spacing w:after="225" w:line="259" w:lineRule="auto"/>
        <w:ind w:left="0" w:firstLine="0"/>
        <w:jc w:val="left"/>
      </w:pPr>
      <w:r>
        <w:t xml:space="preserve"> </w:t>
      </w:r>
    </w:p>
    <w:p w14:paraId="0DD21D3E" w14:textId="77777777" w:rsidR="00094BC6" w:rsidRDefault="00094BC6">
      <w:pPr>
        <w:spacing w:after="225" w:line="259" w:lineRule="auto"/>
        <w:ind w:left="0" w:firstLine="0"/>
        <w:jc w:val="left"/>
      </w:pPr>
      <w:r>
        <w:t>4 paveikslas. Dujų apskaitos prietaisų tipinės įrengimo vietos.</w:t>
      </w:r>
    </w:p>
    <w:p w14:paraId="50B89456" w14:textId="77777777" w:rsidR="00094BC6" w:rsidRDefault="00094BC6">
      <w:pPr>
        <w:spacing w:after="225" w:line="259" w:lineRule="auto"/>
        <w:ind w:left="0" w:firstLine="0"/>
        <w:jc w:val="left"/>
      </w:pPr>
    </w:p>
    <w:p w14:paraId="541F85A7" w14:textId="77777777" w:rsidR="00094BC6" w:rsidRDefault="00094BC6">
      <w:pPr>
        <w:spacing w:after="225" w:line="259" w:lineRule="auto"/>
        <w:ind w:left="0" w:firstLine="0"/>
        <w:jc w:val="left"/>
      </w:pPr>
    </w:p>
    <w:p w14:paraId="58572C69" w14:textId="77777777" w:rsidR="00FB65A0" w:rsidRDefault="00094BC6" w:rsidP="00094BC6">
      <w:pPr>
        <w:tabs>
          <w:tab w:val="left" w:pos="284"/>
        </w:tabs>
        <w:spacing w:after="226"/>
        <w:ind w:left="0" w:right="52" w:firstLine="0"/>
      </w:pPr>
      <w:r>
        <w:t xml:space="preserve">7.4. </w:t>
      </w:r>
      <w:r w:rsidR="00EA217E">
        <w:t xml:space="preserve">Tipinės dujų apskaitos prietaisų montavimo vietos (1. Skaitiklis įrengtas namo viduje; 2. Skaitiklis įrengtas spintoje, sumontuotoje ant namo išorinės sienos; 3. Skaitiklis įrengtas apskaitos spintoje, sumontuotoje ant tvoros (kito statinio); 4. Skaitiklis įrengtas daugiabučio namo buto viduje (virtuvėje) ar daugiabučio namo bendro naudojimo laiptinėje įrengtoje spintoje). </w:t>
      </w:r>
    </w:p>
    <w:p w14:paraId="234FA2B2" w14:textId="77777777" w:rsidR="00FB65A0" w:rsidRDefault="00EA217E" w:rsidP="00992F74">
      <w:pPr>
        <w:spacing w:after="0" w:line="259" w:lineRule="auto"/>
        <w:ind w:left="0" w:firstLine="0"/>
        <w:jc w:val="left"/>
      </w:pPr>
      <w:r>
        <w:t xml:space="preserve"> </w:t>
      </w:r>
    </w:p>
    <w:p w14:paraId="41214561" w14:textId="77777777" w:rsidR="00FB65A0" w:rsidRDefault="00EA217E">
      <w:pPr>
        <w:spacing w:after="0" w:line="259" w:lineRule="auto"/>
        <w:ind w:left="0" w:firstLine="0"/>
        <w:jc w:val="center"/>
      </w:pPr>
      <w:r>
        <w:rPr>
          <w:b/>
        </w:rPr>
        <w:t xml:space="preserve"> </w:t>
      </w:r>
    </w:p>
    <w:p w14:paraId="346F755A" w14:textId="77777777" w:rsidR="00FB65A0" w:rsidRDefault="00EA217E">
      <w:pPr>
        <w:spacing w:after="251" w:line="259" w:lineRule="auto"/>
        <w:ind w:right="58"/>
        <w:jc w:val="center"/>
      </w:pPr>
      <w:r>
        <w:rPr>
          <w:b/>
        </w:rPr>
        <w:t xml:space="preserve">IV SKYRIUS </w:t>
      </w:r>
    </w:p>
    <w:p w14:paraId="32F5D2BD" w14:textId="77777777" w:rsidR="00FB65A0" w:rsidRDefault="00EA217E">
      <w:pPr>
        <w:pStyle w:val="Heading1"/>
        <w:spacing w:after="55"/>
        <w:ind w:left="-5" w:right="0"/>
        <w:jc w:val="left"/>
      </w:pPr>
      <w:r>
        <w:t xml:space="preserve">8. ELEKTROS ENERGIJOS APSKAITOS PRIETAISŲ NURAŠYMO DUOMENŲ APSIKEITIMO TECHNINĖ SPECIFIKACIJA </w:t>
      </w:r>
    </w:p>
    <w:p w14:paraId="1BA27CB9" w14:textId="77777777" w:rsidR="00FB65A0" w:rsidRDefault="00EA217E">
      <w:pPr>
        <w:spacing w:after="236"/>
        <w:ind w:left="-5" w:right="52"/>
      </w:pPr>
      <w:r>
        <w:t>8.1. Šiame skyriuje pateikiamas duomenų apsikeitimo aprašymas bei failų specifikacij</w:t>
      </w:r>
      <w:r w:rsidR="003649B0">
        <w:t>a</w:t>
      </w:r>
      <w:r>
        <w:t xml:space="preserve">. Tam, kad Paslaugų teikėjui efektyviai būtų perduodamos darbo užduotys, Užsakovas darbo užduotis teikia elektroniniais failais, kuriuose pateikiama visa užduočiai atlikti reikalinga informacija. Paslaugų teikėjas atliktų užduočių rezultatus pateikia Užsakovui taip pat elektroniniais failais, kuriuos Užsakovas perskaito ir pateikia patvirtinimą arba klaidų protokolą. </w:t>
      </w:r>
    </w:p>
    <w:p w14:paraId="43977370" w14:textId="77777777" w:rsidR="00FB65A0" w:rsidRDefault="00EA217E">
      <w:pPr>
        <w:tabs>
          <w:tab w:val="center" w:pos="1997"/>
        </w:tabs>
        <w:spacing w:after="250"/>
        <w:ind w:left="-15" w:firstLine="0"/>
        <w:jc w:val="left"/>
      </w:pPr>
      <w:r>
        <w:t xml:space="preserve">8.2. </w:t>
      </w:r>
      <w:r w:rsidR="00677B7E">
        <w:t>D</w:t>
      </w:r>
      <w:r>
        <w:t xml:space="preserve">uomenų apsikeitimo būdas: </w:t>
      </w:r>
    </w:p>
    <w:p w14:paraId="24346C4D" w14:textId="77777777" w:rsidR="00FB65A0" w:rsidRDefault="00EA217E">
      <w:pPr>
        <w:spacing w:after="234"/>
        <w:ind w:left="-5" w:right="52"/>
      </w:pPr>
      <w:r>
        <w:t xml:space="preserve">8.2. Užsakovas suformuotus rodmenų nurašymo užduočių failus skelbia specialiai šiai paslaugai skirtoje failų skelbimo svetainėje http://public.etic.lt/rnweb. Paslaugų teikėjo darbuotojas registruojasi į svetainę jam suteiktu vartotojo vardu ir slaptažodžiu. Svetainėje pateikiamas Užsakovo Paslaugų teikėjui suformuotų failų sąrašas bei Paslaugų teikėjo pateiktų Užsakovui atsakymų failų sąrašas (su filtravimo pagal failo suformavimo datą galimybe). Duomenų failų formatas – csv (kabliataškiais atskirtos reikšmės). Tekstinės reikšmės apskliaustos dvigubomis kabutėmis. Dešimtainis skirtukas – kablelis. Datos formatas – YYYY-MM-DD. Laiko formatas H:MI arba HH:MI. Pirmoje failo eilutėje – įrašo atributų (kolonėlių) pavadinimai. Failai laisvai atsidaro MS Excel, OpenOffice arba Google Docs programomis, jeigu aplinkoje nustatyti lietuviški regioniniai parametrai (tinkamas dešimtainis skirtukas, datos formatas). Svetainės neveikimo atveju Užsakovo ir Paslaugų teikėjo įgalioti </w:t>
      </w:r>
      <w:r>
        <w:lastRenderedPageBreak/>
        <w:t xml:space="preserve">atstovai gali failais keistis elektroniniu paštu. Užsakovui ir Paslaugų teikėjui suderinus, galės būti pateikta automatinio apsikeitimo duomenimis per web servisus galimybė (ją įgyvendinus, atitinkamai bus patikslinta ši specifikacija). </w:t>
      </w:r>
    </w:p>
    <w:p w14:paraId="0A2B8CEF" w14:textId="77777777" w:rsidR="00FB65A0" w:rsidRDefault="00EA217E">
      <w:pPr>
        <w:tabs>
          <w:tab w:val="center" w:pos="2089"/>
        </w:tabs>
        <w:spacing w:after="250"/>
        <w:ind w:left="-15" w:firstLine="0"/>
        <w:jc w:val="left"/>
      </w:pPr>
      <w:r>
        <w:t xml:space="preserve">8.3. Paslaugų teikėjui teikiami failai: </w:t>
      </w:r>
    </w:p>
    <w:p w14:paraId="43CA60D3" w14:textId="77777777" w:rsidR="00FB65A0" w:rsidRDefault="00EA217E">
      <w:pPr>
        <w:spacing w:after="236"/>
        <w:ind w:left="-5" w:right="52"/>
      </w:pPr>
      <w:r>
        <w:t xml:space="preserve">8.3.1. Failas pateikiamas portale arba portalui neveikiant, atsiunčiamas Paslaugų teikėjo įgaliotam darbuotojui elektroniniu paštu.  </w:t>
      </w:r>
    </w:p>
    <w:p w14:paraId="45F15ABD" w14:textId="77777777" w:rsidR="003649B0" w:rsidRDefault="00EA217E">
      <w:pPr>
        <w:spacing w:after="206"/>
        <w:ind w:left="-5" w:right="15"/>
        <w:jc w:val="left"/>
      </w:pPr>
      <w:r>
        <w:t>8.3.2. Faile pateikiami rodmenų nurašymo užduočių duomenys. Gali būti pateikiama daugiau nei vienas užduočių failas</w:t>
      </w:r>
      <w:r w:rsidR="003649B0">
        <w:t xml:space="preserve"> </w:t>
      </w:r>
      <w:r>
        <w:t>(formavimo</w:t>
      </w:r>
      <w:r w:rsidR="003649B0">
        <w:t xml:space="preserve"> d</w:t>
      </w:r>
      <w:r>
        <w:t>ata ir</w:t>
      </w:r>
      <w:r w:rsidR="003649B0">
        <w:t xml:space="preserve"> </w:t>
      </w:r>
      <w:r>
        <w:t>laikas</w:t>
      </w:r>
      <w:r w:rsidR="003649B0">
        <w:t xml:space="preserve"> </w:t>
      </w:r>
      <w:r>
        <w:t>skirsis).</w:t>
      </w:r>
      <w:r w:rsidR="003649B0">
        <w:t xml:space="preserve"> </w:t>
      </w:r>
    </w:p>
    <w:p w14:paraId="5732E790" w14:textId="77777777" w:rsidR="00FB65A0" w:rsidRDefault="00EA217E">
      <w:pPr>
        <w:spacing w:after="206"/>
        <w:ind w:left="-5" w:right="15"/>
        <w:jc w:val="left"/>
      </w:pPr>
      <w:r>
        <w:t>Failo</w:t>
      </w:r>
      <w:r w:rsidR="003649B0">
        <w:t xml:space="preserve"> </w:t>
      </w:r>
      <w:r>
        <w:t xml:space="preserve">vardas: </w:t>
      </w:r>
      <w:r>
        <w:rPr>
          <w:b/>
        </w:rPr>
        <w:t>RN_padalinys_RRR_NNNN_YYYYMMDD_HHMI.csv</w:t>
      </w:r>
      <w:r>
        <w:t xml:space="preserve"> </w:t>
      </w:r>
    </w:p>
    <w:p w14:paraId="56EA7686" w14:textId="77777777" w:rsidR="00FB65A0" w:rsidRDefault="00EA217E">
      <w:pPr>
        <w:ind w:left="-5" w:right="52"/>
      </w:pPr>
      <w:r>
        <w:t xml:space="preserve">Padalinys – padalinio pavadinimas (pvz.: Vilniaus regionas) </w:t>
      </w:r>
    </w:p>
    <w:p w14:paraId="7BD1CC24" w14:textId="77777777" w:rsidR="00FB65A0" w:rsidRDefault="00EA217E">
      <w:pPr>
        <w:ind w:left="-5" w:right="52"/>
      </w:pPr>
      <w:r>
        <w:t xml:space="preserve">RRR – rangovo kodas </w:t>
      </w:r>
    </w:p>
    <w:p w14:paraId="3A917CA3" w14:textId="77777777" w:rsidR="00FB65A0" w:rsidRDefault="00EA217E">
      <w:pPr>
        <w:ind w:left="-5" w:right="52"/>
      </w:pPr>
      <w:r>
        <w:t xml:space="preserve">NNNN – plano kodas </w:t>
      </w:r>
    </w:p>
    <w:p w14:paraId="7A6740EB" w14:textId="77777777" w:rsidR="00FB65A0" w:rsidRDefault="00EA217E">
      <w:pPr>
        <w:ind w:left="-5" w:right="5953"/>
      </w:pPr>
      <w:r>
        <w:t xml:space="preserve">YYYYMMDD – failo formavimo data HHMI – failo formavimo laikas </w:t>
      </w:r>
    </w:p>
    <w:p w14:paraId="6632710D" w14:textId="77777777" w:rsidR="00FB65A0" w:rsidRDefault="00EA217E">
      <w:pPr>
        <w:spacing w:after="280"/>
        <w:ind w:left="-5" w:right="52"/>
      </w:pPr>
      <w:r>
        <w:t>8.3.3.</w:t>
      </w:r>
      <w:r w:rsidR="003649B0">
        <w:t xml:space="preserve"> </w:t>
      </w:r>
      <w:r>
        <w:t xml:space="preserve">1 lentelėje nurodyti duomenys, kurie bus pateikiami Paslaugų teikėjui.  </w:t>
      </w:r>
    </w:p>
    <w:p w14:paraId="3827FF54" w14:textId="77777777" w:rsidR="00FB65A0" w:rsidRDefault="00EA217E">
      <w:pPr>
        <w:ind w:left="-5" w:right="52"/>
      </w:pPr>
      <w:r>
        <w:t xml:space="preserve">1 Lentelė </w:t>
      </w:r>
    </w:p>
    <w:tbl>
      <w:tblPr>
        <w:tblStyle w:val="TableGrid"/>
        <w:tblW w:w="8332" w:type="dxa"/>
        <w:tblInd w:w="2" w:type="dxa"/>
        <w:tblCellMar>
          <w:top w:w="7" w:type="dxa"/>
          <w:left w:w="108" w:type="dxa"/>
          <w:right w:w="115" w:type="dxa"/>
        </w:tblCellMar>
        <w:tblLook w:val="04A0" w:firstRow="1" w:lastRow="0" w:firstColumn="1" w:lastColumn="0" w:noHBand="0" w:noVBand="1"/>
      </w:tblPr>
      <w:tblGrid>
        <w:gridCol w:w="8332"/>
      </w:tblGrid>
      <w:tr w:rsidR="00FB65A0" w14:paraId="15CE27D5"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717AF9CD" w14:textId="77777777" w:rsidR="00FB65A0" w:rsidRDefault="00EA217E">
            <w:pPr>
              <w:spacing w:after="0" w:line="259" w:lineRule="auto"/>
              <w:ind w:left="0" w:firstLine="0"/>
              <w:jc w:val="left"/>
            </w:pPr>
            <w:r>
              <w:rPr>
                <w:b/>
              </w:rPr>
              <w:t xml:space="preserve">Atributai* </w:t>
            </w:r>
          </w:p>
        </w:tc>
      </w:tr>
      <w:tr w:rsidR="00FB65A0" w14:paraId="0810BF1C"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20DAE1AF" w14:textId="77777777" w:rsidR="00FB65A0" w:rsidRDefault="00EA217E">
            <w:pPr>
              <w:spacing w:after="0" w:line="259" w:lineRule="auto"/>
              <w:ind w:left="0" w:firstLine="0"/>
              <w:jc w:val="left"/>
            </w:pPr>
            <w:r>
              <w:t xml:space="preserve">Paslaugos teikėjo kodas </w:t>
            </w:r>
          </w:p>
        </w:tc>
      </w:tr>
      <w:tr w:rsidR="008C2FDD" w14:paraId="2472E55C"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0580420F" w14:textId="77777777" w:rsidR="008C2FDD" w:rsidRDefault="008C2FDD">
            <w:pPr>
              <w:spacing w:after="0" w:line="259" w:lineRule="auto"/>
              <w:ind w:left="0" w:firstLine="0"/>
              <w:jc w:val="left"/>
            </w:pPr>
            <w:r>
              <w:t>Padalinys</w:t>
            </w:r>
          </w:p>
        </w:tc>
      </w:tr>
      <w:tr w:rsidR="008C2FDD" w14:paraId="3106C500"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66D5BED4" w14:textId="77777777" w:rsidR="008C2FDD" w:rsidRDefault="008C2FDD">
            <w:pPr>
              <w:spacing w:after="0" w:line="259" w:lineRule="auto"/>
              <w:ind w:left="0" w:firstLine="0"/>
              <w:jc w:val="left"/>
            </w:pPr>
            <w:r>
              <w:t>Objektą aptarnaujantis padalinys</w:t>
            </w:r>
          </w:p>
        </w:tc>
      </w:tr>
      <w:tr w:rsidR="00FB65A0" w14:paraId="4E261EEB" w14:textId="77777777">
        <w:trPr>
          <w:trHeight w:val="469"/>
        </w:trPr>
        <w:tc>
          <w:tcPr>
            <w:tcW w:w="8332" w:type="dxa"/>
            <w:tcBorders>
              <w:top w:val="single" w:sz="2" w:space="0" w:color="BFBFBF"/>
              <w:left w:val="single" w:sz="2" w:space="0" w:color="BFBFBF"/>
              <w:bottom w:val="single" w:sz="2" w:space="0" w:color="BFBFBF"/>
              <w:right w:val="single" w:sz="2" w:space="0" w:color="BFBFBF"/>
            </w:tcBorders>
          </w:tcPr>
          <w:p w14:paraId="6BC05FBF" w14:textId="77777777" w:rsidR="00FB65A0" w:rsidRDefault="00EA217E">
            <w:pPr>
              <w:spacing w:after="0" w:line="259" w:lineRule="auto"/>
              <w:ind w:left="0" w:firstLine="0"/>
              <w:jc w:val="left"/>
            </w:pPr>
            <w:r>
              <w:t xml:space="preserve">Eilutės numeris plane </w:t>
            </w:r>
          </w:p>
        </w:tc>
      </w:tr>
      <w:tr w:rsidR="00FB65A0" w14:paraId="7F83AB87"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277CF304" w14:textId="77777777" w:rsidR="00FB65A0" w:rsidRDefault="00EA217E">
            <w:pPr>
              <w:spacing w:after="0" w:line="259" w:lineRule="auto"/>
              <w:ind w:left="0" w:firstLine="0"/>
              <w:jc w:val="left"/>
            </w:pPr>
            <w:r>
              <w:t xml:space="preserve">Plano kodas </w:t>
            </w:r>
          </w:p>
        </w:tc>
      </w:tr>
      <w:tr w:rsidR="00FB65A0" w14:paraId="4D90B460"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79585A64" w14:textId="77777777" w:rsidR="00FB65A0" w:rsidRDefault="00EA217E">
            <w:pPr>
              <w:spacing w:after="0" w:line="259" w:lineRule="auto"/>
              <w:ind w:left="0" w:firstLine="0"/>
              <w:jc w:val="left"/>
            </w:pPr>
            <w:r>
              <w:t xml:space="preserve">Suformavimo data </w:t>
            </w:r>
          </w:p>
        </w:tc>
      </w:tr>
      <w:tr w:rsidR="00FB65A0" w14:paraId="06372100"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43649F11" w14:textId="77777777" w:rsidR="00FB65A0" w:rsidRDefault="00EA217E">
            <w:pPr>
              <w:spacing w:after="0" w:line="259" w:lineRule="auto"/>
              <w:ind w:left="0" w:firstLine="0"/>
              <w:jc w:val="left"/>
            </w:pPr>
            <w:r>
              <w:t xml:space="preserve">Plano tipas </w:t>
            </w:r>
          </w:p>
        </w:tc>
      </w:tr>
      <w:tr w:rsidR="00FB65A0" w14:paraId="06F972B8"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0BF9BDF7" w14:textId="77777777" w:rsidR="00FB65A0" w:rsidRDefault="008B3D80">
            <w:pPr>
              <w:spacing w:after="0" w:line="259" w:lineRule="auto"/>
              <w:ind w:left="0" w:firstLine="0"/>
              <w:jc w:val="left"/>
            </w:pPr>
            <w:r>
              <w:t>Klient</w:t>
            </w:r>
            <w:r w:rsidR="00EA217E">
              <w:t xml:space="preserve">o pavadinimas arba Vardas Pavardė </w:t>
            </w:r>
          </w:p>
        </w:tc>
      </w:tr>
      <w:tr w:rsidR="00FB65A0" w14:paraId="2223627C"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2AB2A2FC" w14:textId="77777777" w:rsidR="00FB65A0" w:rsidRDefault="008B3D80">
            <w:pPr>
              <w:spacing w:after="0" w:line="259" w:lineRule="auto"/>
              <w:ind w:left="0" w:firstLine="0"/>
              <w:jc w:val="left"/>
            </w:pPr>
            <w:r>
              <w:t>Klient</w:t>
            </w:r>
            <w:r w:rsidR="00EA217E">
              <w:t xml:space="preserve">o kodas </w:t>
            </w:r>
          </w:p>
        </w:tc>
      </w:tr>
      <w:tr w:rsidR="00FB65A0" w14:paraId="25F0F91C"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4285E6B8" w14:textId="77777777" w:rsidR="00FB65A0" w:rsidRDefault="00EA217E">
            <w:pPr>
              <w:spacing w:after="0" w:line="259" w:lineRule="auto"/>
              <w:ind w:left="0" w:firstLine="0"/>
              <w:jc w:val="left"/>
            </w:pPr>
            <w:r>
              <w:t xml:space="preserve">Objekto nr. </w:t>
            </w:r>
          </w:p>
        </w:tc>
      </w:tr>
      <w:tr w:rsidR="00FB65A0" w14:paraId="70E6E392" w14:textId="77777777">
        <w:trPr>
          <w:trHeight w:val="734"/>
        </w:trPr>
        <w:tc>
          <w:tcPr>
            <w:tcW w:w="8332" w:type="dxa"/>
            <w:tcBorders>
              <w:top w:val="single" w:sz="2" w:space="0" w:color="BFBFBF"/>
              <w:left w:val="single" w:sz="2" w:space="0" w:color="BFBFBF"/>
              <w:bottom w:val="single" w:sz="2" w:space="0" w:color="BFBFBF"/>
              <w:right w:val="single" w:sz="2" w:space="0" w:color="BFBFBF"/>
            </w:tcBorders>
          </w:tcPr>
          <w:p w14:paraId="28917FF7" w14:textId="77777777" w:rsidR="00FB65A0" w:rsidRDefault="008B3D80">
            <w:pPr>
              <w:spacing w:after="0" w:line="259" w:lineRule="auto"/>
              <w:ind w:left="0" w:firstLine="0"/>
              <w:jc w:val="left"/>
            </w:pPr>
            <w:r>
              <w:t>Klient</w:t>
            </w:r>
            <w:r w:rsidR="00EA217E">
              <w:t xml:space="preserve">o adresas (Struktūrizuotas: Apskritis/Savivaldybė,Seniūnija,MiestasKaimas/Gatvė/Vieta/Patalpa/Pašto indeksas)   </w:t>
            </w:r>
          </w:p>
        </w:tc>
      </w:tr>
      <w:tr w:rsidR="00FB65A0" w14:paraId="191BB5E6"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64B544C2" w14:textId="77777777" w:rsidR="00FB65A0" w:rsidRDefault="008B3D80">
            <w:pPr>
              <w:spacing w:after="0" w:line="259" w:lineRule="auto"/>
              <w:ind w:left="0" w:firstLine="0"/>
              <w:jc w:val="left"/>
            </w:pPr>
            <w:r>
              <w:t>Klient</w:t>
            </w:r>
            <w:r w:rsidR="00EA217E">
              <w:t xml:space="preserve">o telefonas </w:t>
            </w:r>
          </w:p>
        </w:tc>
      </w:tr>
      <w:tr w:rsidR="00FB65A0" w14:paraId="328759FC"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571DEFDA" w14:textId="77777777" w:rsidR="00FB65A0" w:rsidRDefault="008B3D80">
            <w:pPr>
              <w:spacing w:after="0" w:line="259" w:lineRule="auto"/>
              <w:ind w:left="0" w:firstLine="0"/>
              <w:jc w:val="left"/>
            </w:pPr>
            <w:r>
              <w:t>Klient</w:t>
            </w:r>
            <w:r w:rsidR="00EA217E">
              <w:t xml:space="preserve">o elektroninio pašto adresas </w:t>
            </w:r>
          </w:p>
        </w:tc>
      </w:tr>
      <w:tr w:rsidR="00FB65A0" w14:paraId="7CF51218" w14:textId="77777777">
        <w:trPr>
          <w:trHeight w:val="734"/>
        </w:trPr>
        <w:tc>
          <w:tcPr>
            <w:tcW w:w="8332" w:type="dxa"/>
            <w:tcBorders>
              <w:top w:val="single" w:sz="2" w:space="0" w:color="BFBFBF"/>
              <w:left w:val="single" w:sz="2" w:space="0" w:color="BFBFBF"/>
              <w:bottom w:val="single" w:sz="2" w:space="0" w:color="BFBFBF"/>
              <w:right w:val="single" w:sz="2" w:space="0" w:color="BFBFBF"/>
            </w:tcBorders>
          </w:tcPr>
          <w:p w14:paraId="0D93DF95" w14:textId="77777777" w:rsidR="00FB65A0" w:rsidRDefault="00EA217E">
            <w:pPr>
              <w:spacing w:after="0" w:line="259" w:lineRule="auto"/>
              <w:ind w:left="0" w:firstLine="0"/>
              <w:jc w:val="left"/>
            </w:pPr>
            <w:r>
              <w:t xml:space="preserve">Objekto adresas (Struktūrizuotas: Apskritis/Savivaldybė,Seniūnija,MiestasKaimas/Gatvė/Vieta/Patalpa/Pašto indeksas)  </w:t>
            </w:r>
          </w:p>
        </w:tc>
      </w:tr>
      <w:tr w:rsidR="008C2FDD" w14:paraId="5F34ACCA" w14:textId="77777777">
        <w:trPr>
          <w:trHeight w:val="734"/>
        </w:trPr>
        <w:tc>
          <w:tcPr>
            <w:tcW w:w="8332" w:type="dxa"/>
            <w:tcBorders>
              <w:top w:val="single" w:sz="2" w:space="0" w:color="BFBFBF"/>
              <w:left w:val="single" w:sz="2" w:space="0" w:color="BFBFBF"/>
              <w:bottom w:val="single" w:sz="2" w:space="0" w:color="BFBFBF"/>
              <w:right w:val="single" w:sz="2" w:space="0" w:color="BFBFBF"/>
            </w:tcBorders>
          </w:tcPr>
          <w:p w14:paraId="60C4210C" w14:textId="77777777" w:rsidR="008C2FDD" w:rsidRDefault="008C2FDD">
            <w:pPr>
              <w:spacing w:after="0" w:line="259" w:lineRule="auto"/>
              <w:ind w:left="0" w:firstLine="0"/>
              <w:jc w:val="left"/>
            </w:pPr>
            <w:r>
              <w:lastRenderedPageBreak/>
              <w:t>Kliento telefonas</w:t>
            </w:r>
          </w:p>
        </w:tc>
      </w:tr>
      <w:tr w:rsidR="008C2FDD" w14:paraId="57E748EC" w14:textId="77777777">
        <w:trPr>
          <w:trHeight w:val="734"/>
        </w:trPr>
        <w:tc>
          <w:tcPr>
            <w:tcW w:w="8332" w:type="dxa"/>
            <w:tcBorders>
              <w:top w:val="single" w:sz="2" w:space="0" w:color="BFBFBF"/>
              <w:left w:val="single" w:sz="2" w:space="0" w:color="BFBFBF"/>
              <w:bottom w:val="single" w:sz="2" w:space="0" w:color="BFBFBF"/>
              <w:right w:val="single" w:sz="2" w:space="0" w:color="BFBFBF"/>
            </w:tcBorders>
          </w:tcPr>
          <w:p w14:paraId="02D59CA6" w14:textId="77777777" w:rsidR="008C2FDD" w:rsidRDefault="008C2FDD">
            <w:pPr>
              <w:spacing w:after="0" w:line="259" w:lineRule="auto"/>
              <w:ind w:left="0" w:firstLine="0"/>
              <w:jc w:val="left"/>
            </w:pPr>
            <w:r>
              <w:t>Kliento el. paštas</w:t>
            </w:r>
          </w:p>
        </w:tc>
      </w:tr>
      <w:tr w:rsidR="008C2FDD" w14:paraId="2042D692" w14:textId="77777777" w:rsidTr="008C2FDD">
        <w:trPr>
          <w:trHeight w:val="579"/>
        </w:trPr>
        <w:tc>
          <w:tcPr>
            <w:tcW w:w="8332" w:type="dxa"/>
            <w:tcBorders>
              <w:top w:val="single" w:sz="2" w:space="0" w:color="BFBFBF"/>
              <w:left w:val="single" w:sz="2" w:space="0" w:color="BFBFBF"/>
              <w:bottom w:val="single" w:sz="2" w:space="0" w:color="BFBFBF"/>
              <w:right w:val="single" w:sz="2" w:space="0" w:color="BFBFBF"/>
            </w:tcBorders>
          </w:tcPr>
          <w:p w14:paraId="5EE55D8D" w14:textId="77777777" w:rsidR="008C2FDD" w:rsidRDefault="008C2FDD">
            <w:pPr>
              <w:spacing w:after="0" w:line="259" w:lineRule="auto"/>
              <w:ind w:left="0" w:firstLine="0"/>
              <w:jc w:val="left"/>
            </w:pPr>
            <w:r>
              <w:t>Objekto adresas</w:t>
            </w:r>
          </w:p>
        </w:tc>
      </w:tr>
      <w:tr w:rsidR="00FB65A0" w14:paraId="72E0786D" w14:textId="77777777">
        <w:trPr>
          <w:trHeight w:val="305"/>
        </w:trPr>
        <w:tc>
          <w:tcPr>
            <w:tcW w:w="8332" w:type="dxa"/>
            <w:tcBorders>
              <w:top w:val="single" w:sz="2" w:space="0" w:color="BFBFBF"/>
              <w:left w:val="single" w:sz="2" w:space="0" w:color="BFBFBF"/>
              <w:bottom w:val="single" w:sz="2" w:space="0" w:color="BFBFBF"/>
              <w:right w:val="single" w:sz="2" w:space="0" w:color="BFBFBF"/>
            </w:tcBorders>
          </w:tcPr>
          <w:p w14:paraId="3F2E6B8B" w14:textId="77777777" w:rsidR="00FB65A0" w:rsidRDefault="00EA217E">
            <w:pPr>
              <w:spacing w:after="0" w:line="259" w:lineRule="auto"/>
              <w:ind w:left="0" w:firstLine="0"/>
              <w:jc w:val="left"/>
            </w:pPr>
            <w:r>
              <w:t xml:space="preserve">Objekto tipas </w:t>
            </w:r>
          </w:p>
        </w:tc>
      </w:tr>
      <w:tr w:rsidR="00FB65A0" w14:paraId="42E89BFA" w14:textId="77777777">
        <w:trPr>
          <w:trHeight w:val="471"/>
        </w:trPr>
        <w:tc>
          <w:tcPr>
            <w:tcW w:w="8332" w:type="dxa"/>
            <w:tcBorders>
              <w:top w:val="single" w:sz="2" w:space="0" w:color="BFBFBF"/>
              <w:left w:val="single" w:sz="2" w:space="0" w:color="BFBFBF"/>
              <w:bottom w:val="single" w:sz="2" w:space="0" w:color="BFBFBF"/>
              <w:right w:val="single" w:sz="2" w:space="0" w:color="BFBFBF"/>
            </w:tcBorders>
          </w:tcPr>
          <w:p w14:paraId="2878F1FF" w14:textId="77777777" w:rsidR="00FB65A0" w:rsidRDefault="00EA217E">
            <w:pPr>
              <w:spacing w:after="0" w:line="259" w:lineRule="auto"/>
              <w:ind w:left="0" w:firstLine="0"/>
              <w:jc w:val="left"/>
            </w:pPr>
            <w:r>
              <w:t xml:space="preserve">Objekto pavadinimas </w:t>
            </w:r>
          </w:p>
        </w:tc>
      </w:tr>
      <w:tr w:rsidR="00FB65A0" w14:paraId="5D40FDD9"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70B4A593" w14:textId="77777777" w:rsidR="00FB65A0" w:rsidRDefault="00EA217E">
            <w:pPr>
              <w:spacing w:after="0" w:line="259" w:lineRule="auto"/>
              <w:ind w:left="0" w:firstLine="0"/>
              <w:jc w:val="left"/>
            </w:pPr>
            <w:r>
              <w:t xml:space="preserve">Objekto telefonas </w:t>
            </w:r>
          </w:p>
        </w:tc>
      </w:tr>
      <w:tr w:rsidR="00FB65A0" w14:paraId="2F4B01CB"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21575B01" w14:textId="77777777" w:rsidR="00FB65A0" w:rsidRDefault="00EA217E">
            <w:pPr>
              <w:spacing w:after="0" w:line="259" w:lineRule="auto"/>
              <w:ind w:left="0" w:firstLine="0"/>
              <w:jc w:val="left"/>
            </w:pPr>
            <w:r>
              <w:t xml:space="preserve">Skaitiklio tipas </w:t>
            </w:r>
          </w:p>
        </w:tc>
      </w:tr>
      <w:tr w:rsidR="00FB65A0" w14:paraId="228CD646"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6B9086B6" w14:textId="77777777" w:rsidR="00FB65A0" w:rsidRDefault="00EA217E" w:rsidP="00C0668E">
            <w:pPr>
              <w:spacing w:after="0" w:line="259" w:lineRule="auto"/>
              <w:ind w:left="0" w:firstLine="0"/>
              <w:jc w:val="left"/>
            </w:pPr>
            <w:r>
              <w:t>Ska</w:t>
            </w:r>
            <w:r w:rsidR="00C0668E">
              <w:t>lių komplektas</w:t>
            </w:r>
            <w:r>
              <w:t xml:space="preserve"> </w:t>
            </w:r>
          </w:p>
        </w:tc>
      </w:tr>
      <w:tr w:rsidR="00FB65A0" w14:paraId="2DC8CCD8"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10051379" w14:textId="77777777" w:rsidR="00FB65A0" w:rsidRDefault="00EA217E" w:rsidP="00C0668E">
            <w:pPr>
              <w:spacing w:after="0" w:line="259" w:lineRule="auto"/>
              <w:ind w:left="0" w:firstLine="0"/>
              <w:jc w:val="left"/>
            </w:pPr>
            <w:r>
              <w:t xml:space="preserve">Skalių ženkliškumas </w:t>
            </w:r>
          </w:p>
        </w:tc>
      </w:tr>
      <w:tr w:rsidR="00FB65A0" w14:paraId="139C0916" w14:textId="77777777">
        <w:trPr>
          <w:trHeight w:val="468"/>
        </w:trPr>
        <w:tc>
          <w:tcPr>
            <w:tcW w:w="8332" w:type="dxa"/>
            <w:tcBorders>
              <w:top w:val="single" w:sz="2" w:space="0" w:color="BFBFBF"/>
              <w:left w:val="single" w:sz="2" w:space="0" w:color="BFBFBF"/>
              <w:bottom w:val="single" w:sz="2" w:space="0" w:color="BFBFBF"/>
              <w:right w:val="single" w:sz="2" w:space="0" w:color="BFBFBF"/>
            </w:tcBorders>
          </w:tcPr>
          <w:p w14:paraId="0B6743AD" w14:textId="77777777" w:rsidR="00FB65A0" w:rsidRDefault="00EA217E">
            <w:pPr>
              <w:spacing w:after="0" w:line="259" w:lineRule="auto"/>
              <w:ind w:left="0" w:firstLine="0"/>
              <w:jc w:val="left"/>
            </w:pPr>
            <w:r>
              <w:t xml:space="preserve">Elektrinis adresas (struktūrizuotas) </w:t>
            </w:r>
          </w:p>
        </w:tc>
      </w:tr>
      <w:tr w:rsidR="00FB65A0" w14:paraId="1DFF0C22"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64153E2C" w14:textId="77777777" w:rsidR="00FB65A0" w:rsidRDefault="00EA217E">
            <w:pPr>
              <w:spacing w:after="0" w:line="259" w:lineRule="auto"/>
              <w:ind w:left="0" w:firstLine="0"/>
              <w:jc w:val="left"/>
            </w:pPr>
            <w:r>
              <w:t xml:space="preserve">Elektros apskaitos įrengimo vieta </w:t>
            </w:r>
          </w:p>
        </w:tc>
      </w:tr>
      <w:tr w:rsidR="000001BE" w14:paraId="61F300E9" w14:textId="77777777">
        <w:trPr>
          <w:trHeight w:val="470"/>
        </w:trPr>
        <w:tc>
          <w:tcPr>
            <w:tcW w:w="8332" w:type="dxa"/>
            <w:tcBorders>
              <w:top w:val="single" w:sz="2" w:space="0" w:color="BFBFBF"/>
              <w:left w:val="single" w:sz="2" w:space="0" w:color="BFBFBF"/>
              <w:bottom w:val="single" w:sz="2" w:space="0" w:color="BFBFBF"/>
              <w:right w:val="single" w:sz="2" w:space="0" w:color="BFBFBF"/>
            </w:tcBorders>
          </w:tcPr>
          <w:p w14:paraId="5C812847" w14:textId="77777777" w:rsidR="000001BE" w:rsidRDefault="000001BE">
            <w:pPr>
              <w:spacing w:after="0" w:line="259" w:lineRule="auto"/>
              <w:ind w:left="0" w:firstLine="0"/>
              <w:jc w:val="left"/>
            </w:pPr>
            <w:r>
              <w:t>TR požymis</w:t>
            </w:r>
          </w:p>
        </w:tc>
      </w:tr>
    </w:tbl>
    <w:p w14:paraId="4276D1AC" w14:textId="77777777" w:rsidR="00FB65A0" w:rsidRDefault="00EA217E">
      <w:pPr>
        <w:spacing w:after="235"/>
        <w:ind w:left="-5" w:right="52"/>
      </w:pPr>
      <w:r>
        <w:t xml:space="preserve">* Gali pasitaikyti duomenų klaidų, apie apskaitos taško įrengimo vietą, skaitiklio techninę informaciją. Ieškant skaitiklio, kurio rodmenis reikia nurašyti, užduotyje pateikiamą informaciją reikia vertinti kompleksiškai. </w:t>
      </w:r>
    </w:p>
    <w:p w14:paraId="635683F5" w14:textId="77777777" w:rsidR="00FB65A0" w:rsidRDefault="00EA217E">
      <w:pPr>
        <w:tabs>
          <w:tab w:val="center" w:pos="2229"/>
        </w:tabs>
        <w:spacing w:after="245"/>
        <w:ind w:left="-15" w:firstLine="0"/>
        <w:jc w:val="left"/>
      </w:pPr>
      <w:r>
        <w:t xml:space="preserve">8.4. Paslaugos teikėjo pateikiami failai: </w:t>
      </w:r>
    </w:p>
    <w:p w14:paraId="09112AFE" w14:textId="77777777" w:rsidR="00FB65A0" w:rsidRDefault="00EA217E">
      <w:pPr>
        <w:ind w:left="-5" w:right="52"/>
      </w:pPr>
      <w:r>
        <w:t xml:space="preserve">8.4.1. Paslaugų teikėjas, atlikęs visas ar dalį gautų užduočių, rezultatus pateikia elektroniniais CSV formato failais, įkeldamas failą į portalą arba jei portalas neveikia, atsiunčia Užsakovo įgaliotam darbuotojui elektroniniu paštu. Paslaugų teikėjas rezultatų faile pateikia tik iki tos dienos įvykdytų (dar nepateiktų) užduočių rezultatus. </w:t>
      </w:r>
      <w:r w:rsidR="000001BE">
        <w:t xml:space="preserve">Kitus dokumentus, susijusius su </w:t>
      </w:r>
      <w:r w:rsidR="000001BE" w:rsidRPr="006D6305">
        <w:t>TR</w:t>
      </w:r>
      <w:r w:rsidR="001B67C5" w:rsidRPr="006D6305">
        <w:t xml:space="preserve"> sutikimo gavimu,</w:t>
      </w:r>
      <w:r w:rsidR="000001BE" w:rsidRPr="006D6305">
        <w:t xml:space="preserve"> </w:t>
      </w:r>
      <w:r w:rsidR="002C3AE9" w:rsidRPr="006D6305">
        <w:t xml:space="preserve">Paslaugų teikėjas </w:t>
      </w:r>
      <w:r w:rsidR="000001BE" w:rsidRPr="006D6305">
        <w:t>siunčia el. paštu arba ki</w:t>
      </w:r>
      <w:r w:rsidR="00102FED" w:rsidRPr="006D6305">
        <w:t>tu elektroniniu kanalu pagal atskirą sus</w:t>
      </w:r>
      <w:r w:rsidR="002C3AE9" w:rsidRPr="006D6305">
        <w:t>i</w:t>
      </w:r>
      <w:r w:rsidR="00102FED" w:rsidRPr="006D6305">
        <w:t>tarimą.</w:t>
      </w:r>
    </w:p>
    <w:p w14:paraId="72AB15B5" w14:textId="77777777" w:rsidR="00FB65A0" w:rsidRDefault="00EA217E">
      <w:pPr>
        <w:spacing w:after="18" w:line="259" w:lineRule="auto"/>
        <w:ind w:left="0" w:firstLine="0"/>
        <w:jc w:val="left"/>
      </w:pPr>
      <w:r>
        <w:rPr>
          <w:b/>
        </w:rPr>
        <w:t xml:space="preserve"> </w:t>
      </w:r>
    </w:p>
    <w:p w14:paraId="286CACE1" w14:textId="77777777" w:rsidR="00FB65A0" w:rsidRDefault="00EA217E">
      <w:pPr>
        <w:ind w:left="-5" w:right="52"/>
      </w:pPr>
      <w:r>
        <w:t>8.4.2. Rezultatų failą galima paruošti MS Excel arba OpenOffice programa, svarbu tik:</w:t>
      </w:r>
      <w:r>
        <w:rPr>
          <w:b/>
        </w:rPr>
        <w:t xml:space="preserve"> </w:t>
      </w:r>
    </w:p>
    <w:p w14:paraId="6C30EB68" w14:textId="77777777" w:rsidR="00FB65A0" w:rsidRDefault="00EA217E">
      <w:pPr>
        <w:numPr>
          <w:ilvl w:val="0"/>
          <w:numId w:val="3"/>
        </w:numPr>
        <w:ind w:right="52" w:hanging="283"/>
      </w:pPr>
      <w:r>
        <w:t xml:space="preserve">išlaikyti </w:t>
      </w:r>
      <w:r w:rsidR="00D5279B">
        <w:t>2</w:t>
      </w:r>
      <w:r>
        <w:t xml:space="preserve"> lentelėje nurodytą kolonėlių tvarką; </w:t>
      </w:r>
    </w:p>
    <w:p w14:paraId="2BC3F369" w14:textId="77777777" w:rsidR="00FB65A0" w:rsidRDefault="00EA217E">
      <w:pPr>
        <w:numPr>
          <w:ilvl w:val="0"/>
          <w:numId w:val="3"/>
        </w:numPr>
        <w:ind w:right="52" w:hanging="283"/>
      </w:pPr>
      <w:r>
        <w:t xml:space="preserve">failą išsaugoti CSV formatu (save as Comma Separated Values file); </w:t>
      </w:r>
    </w:p>
    <w:p w14:paraId="175DDC16" w14:textId="77777777" w:rsidR="00FB65A0" w:rsidRDefault="00EA217E">
      <w:pPr>
        <w:numPr>
          <w:ilvl w:val="0"/>
          <w:numId w:val="3"/>
        </w:numPr>
        <w:spacing w:after="241"/>
        <w:ind w:right="52" w:hanging="283"/>
      </w:pPr>
      <w:r>
        <w:t xml:space="preserve">išlaikyti lietuviškus regioninius nustatymus (žr. </w:t>
      </w:r>
      <w:r w:rsidR="00FD7668">
        <w:t>8</w:t>
      </w:r>
      <w:r w:rsidR="006D6305">
        <w:t>.2 p.);</w:t>
      </w:r>
    </w:p>
    <w:p w14:paraId="06D102C6" w14:textId="29C8046D" w:rsidR="00FB65A0" w:rsidRDefault="00D96176">
      <w:pPr>
        <w:numPr>
          <w:ilvl w:val="0"/>
          <w:numId w:val="3"/>
        </w:numPr>
        <w:spacing w:after="217"/>
        <w:ind w:right="52" w:hanging="283"/>
      </w:pPr>
      <w:r>
        <w:t>v</w:t>
      </w:r>
      <w:r w:rsidR="00EA217E">
        <w:t xml:space="preserve">iename faile </w:t>
      </w:r>
      <w:r w:rsidR="006E6EA6">
        <w:t xml:space="preserve">gali </w:t>
      </w:r>
      <w:r w:rsidR="00EA217E">
        <w:t>būti tik vieno padalinio (pvz., Vilniaus regiono)</w:t>
      </w:r>
      <w:r>
        <w:t xml:space="preserve"> arba visų padalinių kartu</w:t>
      </w:r>
      <w:r w:rsidR="00EA217E">
        <w:t xml:space="preserve"> vykdytų užduočių rezultatai  </w:t>
      </w:r>
    </w:p>
    <w:p w14:paraId="1B64240C" w14:textId="77777777" w:rsidR="00FB65A0" w:rsidRDefault="00EA217E">
      <w:pPr>
        <w:pStyle w:val="Heading2"/>
        <w:spacing w:after="45"/>
        <w:ind w:left="-5" w:right="0"/>
      </w:pPr>
      <w:r>
        <w:rPr>
          <w:b w:val="0"/>
        </w:rPr>
        <w:t xml:space="preserve">8.4.3.  Failo vardas privalo būti: </w:t>
      </w:r>
      <w:r>
        <w:t xml:space="preserve">RN_rezultatai_RRR_YYYYMMDD_HHMI.csv </w:t>
      </w:r>
    </w:p>
    <w:p w14:paraId="6BC7AA16" w14:textId="77777777" w:rsidR="00FB65A0" w:rsidRDefault="00EA217E">
      <w:pPr>
        <w:ind w:left="-5" w:right="52"/>
      </w:pPr>
      <w:r>
        <w:t xml:space="preserve">RN_rezultatai – bus nustatyta pagal įkėlimo metu nurodytą failo tipą </w:t>
      </w:r>
    </w:p>
    <w:p w14:paraId="65D50401" w14:textId="77777777" w:rsidR="00FB65A0" w:rsidRDefault="00EA217E">
      <w:pPr>
        <w:ind w:left="-5" w:right="52"/>
      </w:pPr>
      <w:r>
        <w:t xml:space="preserve">RRR – rangovo kodas (pagal įsiregistravusį naudotoją) </w:t>
      </w:r>
    </w:p>
    <w:p w14:paraId="38077780" w14:textId="77777777" w:rsidR="00FB65A0" w:rsidRDefault="00EA217E">
      <w:pPr>
        <w:ind w:left="-5" w:right="6262"/>
      </w:pPr>
      <w:r>
        <w:t xml:space="preserve">YYYYMMDD – failo įkėlimo data HHMI – failo įkėlimo laikas* </w:t>
      </w:r>
    </w:p>
    <w:p w14:paraId="11803AE0" w14:textId="77777777" w:rsidR="00FB65A0" w:rsidRDefault="00EA217E">
      <w:pPr>
        <w:ind w:left="-5" w:right="52"/>
      </w:pPr>
      <w:r>
        <w:t xml:space="preserve">* Negali būti dviejų identiškų įkeliamų failų pavadinimų (pvz., jei paslaugų teikėjas nori įkelti antra failą tos pačios dienos data, reikia nurodyti skirtingus HHMI parametrus).    </w:t>
      </w:r>
    </w:p>
    <w:p w14:paraId="7F5F60E3" w14:textId="77777777" w:rsidR="00FB65A0" w:rsidRDefault="00EA217E">
      <w:pPr>
        <w:spacing w:after="16" w:line="259" w:lineRule="auto"/>
        <w:ind w:left="0" w:firstLine="0"/>
        <w:jc w:val="left"/>
      </w:pPr>
      <w:r>
        <w:t xml:space="preserve"> </w:t>
      </w:r>
    </w:p>
    <w:p w14:paraId="0914E98B" w14:textId="77777777" w:rsidR="00FB65A0" w:rsidRDefault="00EA217E">
      <w:pPr>
        <w:ind w:left="-5" w:right="52"/>
      </w:pPr>
      <w:r>
        <w:t xml:space="preserve">2 </w:t>
      </w:r>
      <w:r w:rsidR="00595B2D">
        <w:t>l</w:t>
      </w:r>
      <w:r>
        <w:t>entelė</w:t>
      </w:r>
    </w:p>
    <w:p w14:paraId="02501D64" w14:textId="77777777" w:rsidR="00FB65A0" w:rsidRDefault="00FB65A0">
      <w:pPr>
        <w:spacing w:after="0" w:line="259" w:lineRule="auto"/>
        <w:ind w:left="-1702" w:right="58" w:firstLine="0"/>
        <w:jc w:val="left"/>
      </w:pPr>
    </w:p>
    <w:tbl>
      <w:tblPr>
        <w:tblStyle w:val="TableGrid"/>
        <w:tblW w:w="9635" w:type="dxa"/>
        <w:tblInd w:w="2" w:type="dxa"/>
        <w:tblCellMar>
          <w:top w:w="9" w:type="dxa"/>
          <w:left w:w="108" w:type="dxa"/>
          <w:right w:w="65" w:type="dxa"/>
        </w:tblCellMar>
        <w:tblLook w:val="04A0" w:firstRow="1" w:lastRow="0" w:firstColumn="1" w:lastColumn="0" w:noHBand="0" w:noVBand="1"/>
      </w:tblPr>
      <w:tblGrid>
        <w:gridCol w:w="3241"/>
        <w:gridCol w:w="3257"/>
        <w:gridCol w:w="3137"/>
      </w:tblGrid>
      <w:tr w:rsidR="002D368E" w14:paraId="5A44B087" w14:textId="77777777">
        <w:trPr>
          <w:trHeight w:val="468"/>
        </w:trPr>
        <w:tc>
          <w:tcPr>
            <w:tcW w:w="3241" w:type="dxa"/>
            <w:tcBorders>
              <w:top w:val="single" w:sz="2" w:space="0" w:color="BFBFBF"/>
              <w:left w:val="single" w:sz="2" w:space="0" w:color="BFBFBF"/>
              <w:bottom w:val="single" w:sz="2" w:space="0" w:color="BFBFBF"/>
              <w:right w:val="single" w:sz="2" w:space="0" w:color="BFBFBF"/>
            </w:tcBorders>
          </w:tcPr>
          <w:p w14:paraId="56843907" w14:textId="77777777" w:rsidR="002D368E" w:rsidRDefault="002D368E" w:rsidP="002D368E">
            <w:pPr>
              <w:spacing w:after="0" w:line="259" w:lineRule="auto"/>
              <w:ind w:left="0" w:firstLine="0"/>
              <w:jc w:val="left"/>
            </w:pPr>
            <w:r>
              <w:rPr>
                <w:b/>
              </w:rPr>
              <w:lastRenderedPageBreak/>
              <w:t xml:space="preserve">Atributas </w:t>
            </w:r>
          </w:p>
        </w:tc>
        <w:tc>
          <w:tcPr>
            <w:tcW w:w="3257" w:type="dxa"/>
            <w:tcBorders>
              <w:top w:val="single" w:sz="2" w:space="0" w:color="BFBFBF"/>
              <w:left w:val="single" w:sz="2" w:space="0" w:color="BFBFBF"/>
              <w:bottom w:val="single" w:sz="2" w:space="0" w:color="BFBFBF"/>
              <w:right w:val="single" w:sz="2" w:space="0" w:color="BFBFBF"/>
            </w:tcBorders>
          </w:tcPr>
          <w:p w14:paraId="298CA820" w14:textId="77777777" w:rsidR="002D368E" w:rsidRDefault="002D368E" w:rsidP="002D368E">
            <w:pPr>
              <w:spacing w:after="0" w:line="259" w:lineRule="auto"/>
              <w:ind w:left="0" w:firstLine="0"/>
              <w:jc w:val="left"/>
            </w:pPr>
            <w:r>
              <w:rPr>
                <w:b/>
              </w:rPr>
              <w:t xml:space="preserve">Formatas/taisyklės </w:t>
            </w:r>
          </w:p>
        </w:tc>
        <w:tc>
          <w:tcPr>
            <w:tcW w:w="3137" w:type="dxa"/>
            <w:tcBorders>
              <w:top w:val="single" w:sz="2" w:space="0" w:color="BFBFBF"/>
              <w:left w:val="single" w:sz="2" w:space="0" w:color="BFBFBF"/>
              <w:bottom w:val="single" w:sz="2" w:space="0" w:color="BFBFBF"/>
              <w:right w:val="single" w:sz="2" w:space="0" w:color="BFBFBF"/>
            </w:tcBorders>
          </w:tcPr>
          <w:p w14:paraId="141A914B" w14:textId="77777777" w:rsidR="002D368E" w:rsidRDefault="002D368E" w:rsidP="002D368E">
            <w:pPr>
              <w:spacing w:after="0" w:line="259" w:lineRule="auto"/>
              <w:ind w:left="0" w:firstLine="0"/>
              <w:jc w:val="left"/>
            </w:pPr>
            <w:r>
              <w:rPr>
                <w:b/>
              </w:rPr>
              <w:t xml:space="preserve">Paskirtis </w:t>
            </w:r>
          </w:p>
        </w:tc>
      </w:tr>
      <w:tr w:rsidR="002D368E" w14:paraId="5921AB5A" w14:textId="77777777">
        <w:trPr>
          <w:trHeight w:val="468"/>
        </w:trPr>
        <w:tc>
          <w:tcPr>
            <w:tcW w:w="3241" w:type="dxa"/>
            <w:tcBorders>
              <w:top w:val="single" w:sz="2" w:space="0" w:color="BFBFBF"/>
              <w:left w:val="single" w:sz="2" w:space="0" w:color="BFBFBF"/>
              <w:bottom w:val="single" w:sz="2" w:space="0" w:color="BFBFBF"/>
              <w:right w:val="single" w:sz="2" w:space="0" w:color="BFBFBF"/>
            </w:tcBorders>
          </w:tcPr>
          <w:p w14:paraId="1835136C" w14:textId="77777777" w:rsidR="002D368E" w:rsidRDefault="002D368E" w:rsidP="002D368E">
            <w:pPr>
              <w:spacing w:after="0" w:line="259" w:lineRule="auto"/>
              <w:ind w:left="0" w:firstLine="0"/>
              <w:jc w:val="left"/>
            </w:pPr>
            <w:r>
              <w:t xml:space="preserve">Plano kodas </w:t>
            </w:r>
          </w:p>
        </w:tc>
        <w:tc>
          <w:tcPr>
            <w:tcW w:w="3257" w:type="dxa"/>
            <w:tcBorders>
              <w:top w:val="single" w:sz="2" w:space="0" w:color="BFBFBF"/>
              <w:left w:val="single" w:sz="2" w:space="0" w:color="BFBFBF"/>
              <w:bottom w:val="single" w:sz="2" w:space="0" w:color="BFBFBF"/>
              <w:right w:val="single" w:sz="2" w:space="0" w:color="BFBFBF"/>
            </w:tcBorders>
          </w:tcPr>
          <w:p w14:paraId="4736CAAF" w14:textId="77777777" w:rsidR="002D368E" w:rsidRDefault="002D368E" w:rsidP="002D368E">
            <w:pPr>
              <w:spacing w:after="0" w:line="259" w:lineRule="auto"/>
              <w:ind w:left="0" w:firstLine="0"/>
              <w:jc w:val="left"/>
            </w:pPr>
            <w:r>
              <w:t xml:space="preserve">Iš užduočių duomenų failo </w:t>
            </w:r>
          </w:p>
        </w:tc>
        <w:tc>
          <w:tcPr>
            <w:tcW w:w="3137" w:type="dxa"/>
            <w:tcBorders>
              <w:top w:val="single" w:sz="2" w:space="0" w:color="BFBFBF"/>
              <w:left w:val="single" w:sz="2" w:space="0" w:color="BFBFBF"/>
              <w:bottom w:val="single" w:sz="2" w:space="0" w:color="BFBFBF"/>
              <w:right w:val="single" w:sz="2" w:space="0" w:color="BFBFBF"/>
            </w:tcBorders>
          </w:tcPr>
          <w:p w14:paraId="1C0A7B1C" w14:textId="77777777" w:rsidR="002D368E" w:rsidRDefault="002D368E" w:rsidP="002D368E">
            <w:pPr>
              <w:spacing w:after="0" w:line="259" w:lineRule="auto"/>
              <w:ind w:left="0" w:firstLine="0"/>
              <w:jc w:val="left"/>
            </w:pPr>
          </w:p>
        </w:tc>
      </w:tr>
      <w:tr w:rsidR="002D368E" w14:paraId="37AC5D07" w14:textId="77777777">
        <w:trPr>
          <w:trHeight w:val="470"/>
        </w:trPr>
        <w:tc>
          <w:tcPr>
            <w:tcW w:w="3241" w:type="dxa"/>
            <w:tcBorders>
              <w:top w:val="single" w:sz="2" w:space="0" w:color="BFBFBF"/>
              <w:left w:val="single" w:sz="2" w:space="0" w:color="BFBFBF"/>
              <w:bottom w:val="single" w:sz="2" w:space="0" w:color="BFBFBF"/>
              <w:right w:val="single" w:sz="2" w:space="0" w:color="BFBFBF"/>
            </w:tcBorders>
          </w:tcPr>
          <w:p w14:paraId="7BB76ECA" w14:textId="77777777" w:rsidR="002D368E" w:rsidRDefault="002D368E" w:rsidP="002D368E">
            <w:pPr>
              <w:spacing w:after="0" w:line="259" w:lineRule="auto"/>
              <w:ind w:left="0" w:firstLine="0"/>
              <w:jc w:val="left"/>
            </w:pPr>
            <w:r>
              <w:t xml:space="preserve">Objekto nr. </w:t>
            </w:r>
          </w:p>
        </w:tc>
        <w:tc>
          <w:tcPr>
            <w:tcW w:w="3257" w:type="dxa"/>
            <w:tcBorders>
              <w:top w:val="single" w:sz="2" w:space="0" w:color="BFBFBF"/>
              <w:left w:val="single" w:sz="2" w:space="0" w:color="BFBFBF"/>
              <w:bottom w:val="single" w:sz="2" w:space="0" w:color="BFBFBF"/>
              <w:right w:val="single" w:sz="2" w:space="0" w:color="BFBFBF"/>
            </w:tcBorders>
          </w:tcPr>
          <w:p w14:paraId="47222615" w14:textId="77777777" w:rsidR="002D368E" w:rsidRDefault="002D368E" w:rsidP="002D368E">
            <w:pPr>
              <w:spacing w:after="0" w:line="259" w:lineRule="auto"/>
              <w:ind w:left="0" w:firstLine="0"/>
              <w:jc w:val="left"/>
            </w:pPr>
            <w:r>
              <w:t xml:space="preserve">Iš užduočių duomenų failo </w:t>
            </w:r>
          </w:p>
        </w:tc>
        <w:tc>
          <w:tcPr>
            <w:tcW w:w="3137" w:type="dxa"/>
            <w:tcBorders>
              <w:top w:val="single" w:sz="2" w:space="0" w:color="BFBFBF"/>
              <w:left w:val="single" w:sz="2" w:space="0" w:color="BFBFBF"/>
              <w:bottom w:val="single" w:sz="2" w:space="0" w:color="BFBFBF"/>
              <w:right w:val="single" w:sz="2" w:space="0" w:color="BFBFBF"/>
            </w:tcBorders>
          </w:tcPr>
          <w:p w14:paraId="041BC049" w14:textId="77777777" w:rsidR="002D368E" w:rsidRDefault="002D368E" w:rsidP="002D368E">
            <w:pPr>
              <w:spacing w:after="0" w:line="259" w:lineRule="auto"/>
              <w:ind w:left="0" w:firstLine="0"/>
              <w:jc w:val="left"/>
            </w:pPr>
            <w:r>
              <w:t xml:space="preserve"> </w:t>
            </w:r>
          </w:p>
        </w:tc>
      </w:tr>
      <w:tr w:rsidR="002D368E" w14:paraId="6F3F4D90" w14:textId="77777777">
        <w:trPr>
          <w:trHeight w:val="470"/>
        </w:trPr>
        <w:tc>
          <w:tcPr>
            <w:tcW w:w="3241" w:type="dxa"/>
            <w:tcBorders>
              <w:top w:val="single" w:sz="2" w:space="0" w:color="BFBFBF"/>
              <w:left w:val="single" w:sz="2" w:space="0" w:color="BFBFBF"/>
              <w:bottom w:val="single" w:sz="2" w:space="0" w:color="BFBFBF"/>
              <w:right w:val="single" w:sz="2" w:space="0" w:color="BFBFBF"/>
            </w:tcBorders>
          </w:tcPr>
          <w:p w14:paraId="6A79AB55" w14:textId="77777777" w:rsidR="002D368E" w:rsidRDefault="002D368E" w:rsidP="002D368E">
            <w:pPr>
              <w:spacing w:after="0" w:line="259" w:lineRule="auto"/>
              <w:ind w:left="0" w:firstLine="0"/>
              <w:jc w:val="left"/>
            </w:pPr>
            <w:r>
              <w:t xml:space="preserve">Skaitiklio nr. </w:t>
            </w:r>
          </w:p>
        </w:tc>
        <w:tc>
          <w:tcPr>
            <w:tcW w:w="3257" w:type="dxa"/>
            <w:tcBorders>
              <w:top w:val="single" w:sz="2" w:space="0" w:color="BFBFBF"/>
              <w:left w:val="single" w:sz="2" w:space="0" w:color="BFBFBF"/>
              <w:bottom w:val="single" w:sz="2" w:space="0" w:color="BFBFBF"/>
              <w:right w:val="single" w:sz="2" w:space="0" w:color="BFBFBF"/>
            </w:tcBorders>
          </w:tcPr>
          <w:p w14:paraId="58AEDB41" w14:textId="77777777" w:rsidR="002D368E" w:rsidRDefault="002D368E" w:rsidP="002D368E">
            <w:pPr>
              <w:spacing w:after="0" w:line="259" w:lineRule="auto"/>
              <w:ind w:left="0" w:firstLine="0"/>
              <w:jc w:val="left"/>
            </w:pPr>
            <w:r>
              <w:t xml:space="preserve">Iš užduočių duomenų failo </w:t>
            </w:r>
          </w:p>
        </w:tc>
        <w:tc>
          <w:tcPr>
            <w:tcW w:w="3137" w:type="dxa"/>
            <w:tcBorders>
              <w:top w:val="single" w:sz="2" w:space="0" w:color="BFBFBF"/>
              <w:left w:val="single" w:sz="2" w:space="0" w:color="BFBFBF"/>
              <w:bottom w:val="single" w:sz="2" w:space="0" w:color="BFBFBF"/>
              <w:right w:val="single" w:sz="2" w:space="0" w:color="BFBFBF"/>
            </w:tcBorders>
          </w:tcPr>
          <w:p w14:paraId="471E44B9" w14:textId="77777777" w:rsidR="002D368E" w:rsidRDefault="002D368E" w:rsidP="002D368E">
            <w:pPr>
              <w:spacing w:after="0" w:line="259" w:lineRule="auto"/>
              <w:ind w:left="0" w:firstLine="0"/>
              <w:jc w:val="left"/>
            </w:pPr>
            <w:r>
              <w:t xml:space="preserve"> </w:t>
            </w:r>
          </w:p>
        </w:tc>
      </w:tr>
      <w:tr w:rsidR="002D368E" w14:paraId="1F02BE7E" w14:textId="77777777">
        <w:trPr>
          <w:trHeight w:val="998"/>
        </w:trPr>
        <w:tc>
          <w:tcPr>
            <w:tcW w:w="3241" w:type="dxa"/>
            <w:tcBorders>
              <w:top w:val="single" w:sz="2" w:space="0" w:color="BFBFBF"/>
              <w:left w:val="single" w:sz="2" w:space="0" w:color="BFBFBF"/>
              <w:bottom w:val="single" w:sz="2" w:space="0" w:color="BFBFBF"/>
              <w:right w:val="single" w:sz="2" w:space="0" w:color="BFBFBF"/>
            </w:tcBorders>
          </w:tcPr>
          <w:p w14:paraId="6A8F7DC7" w14:textId="77777777" w:rsidR="002D368E" w:rsidRDefault="002D368E" w:rsidP="002D368E">
            <w:pPr>
              <w:spacing w:after="0" w:line="259" w:lineRule="auto"/>
              <w:ind w:left="0" w:firstLine="0"/>
              <w:jc w:val="left"/>
            </w:pPr>
            <w:r>
              <w:t xml:space="preserve">Rodmuo D </w:t>
            </w:r>
          </w:p>
        </w:tc>
        <w:tc>
          <w:tcPr>
            <w:tcW w:w="3257" w:type="dxa"/>
            <w:tcBorders>
              <w:top w:val="single" w:sz="2" w:space="0" w:color="BFBFBF"/>
              <w:left w:val="single" w:sz="2" w:space="0" w:color="BFBFBF"/>
              <w:bottom w:val="single" w:sz="2" w:space="0" w:color="BFBFBF"/>
              <w:right w:val="single" w:sz="2" w:space="0" w:color="BFBFBF"/>
            </w:tcBorders>
          </w:tcPr>
          <w:p w14:paraId="1DD92DDC" w14:textId="77777777" w:rsidR="002D368E" w:rsidRDefault="002D368E" w:rsidP="002D368E">
            <w:pPr>
              <w:spacing w:after="0" w:line="259" w:lineRule="auto"/>
              <w:ind w:left="0" w:firstLine="0"/>
              <w:jc w:val="left"/>
            </w:pPr>
            <w:r>
              <w:t xml:space="preserve">Sveikasis skaičius </w:t>
            </w:r>
          </w:p>
        </w:tc>
        <w:tc>
          <w:tcPr>
            <w:tcW w:w="3137" w:type="dxa"/>
            <w:tcBorders>
              <w:top w:val="single" w:sz="2" w:space="0" w:color="BFBFBF"/>
              <w:left w:val="single" w:sz="2" w:space="0" w:color="BFBFBF"/>
              <w:bottom w:val="single" w:sz="2" w:space="0" w:color="BFBFBF"/>
              <w:right w:val="single" w:sz="2" w:space="0" w:color="BFBFBF"/>
            </w:tcBorders>
          </w:tcPr>
          <w:p w14:paraId="2FC12059" w14:textId="77777777" w:rsidR="002D368E" w:rsidRDefault="002D368E" w:rsidP="002D368E">
            <w:pPr>
              <w:spacing w:after="0" w:line="259" w:lineRule="auto"/>
              <w:ind w:left="0" w:firstLine="0"/>
              <w:jc w:val="left"/>
            </w:pPr>
            <w:r>
              <w:t xml:space="preserve">Vienos skalės skaitiklio rodmuo arba dviskalio skaitiklio dienos rodmuo </w:t>
            </w:r>
          </w:p>
        </w:tc>
      </w:tr>
      <w:tr w:rsidR="002D368E" w14:paraId="329B6B8A" w14:textId="77777777">
        <w:trPr>
          <w:trHeight w:val="998"/>
        </w:trPr>
        <w:tc>
          <w:tcPr>
            <w:tcW w:w="3241" w:type="dxa"/>
            <w:tcBorders>
              <w:top w:val="single" w:sz="2" w:space="0" w:color="BFBFBF"/>
              <w:left w:val="single" w:sz="2" w:space="0" w:color="BFBFBF"/>
              <w:bottom w:val="single" w:sz="2" w:space="0" w:color="BFBFBF"/>
              <w:right w:val="single" w:sz="2" w:space="0" w:color="BFBFBF"/>
            </w:tcBorders>
          </w:tcPr>
          <w:p w14:paraId="4752982D" w14:textId="77777777" w:rsidR="002D368E" w:rsidRDefault="002D368E" w:rsidP="002D368E">
            <w:pPr>
              <w:spacing w:after="0" w:line="259" w:lineRule="auto"/>
              <w:ind w:left="0" w:firstLine="0"/>
              <w:jc w:val="left"/>
            </w:pPr>
            <w:r>
              <w:t xml:space="preserve">Rodmuo N </w:t>
            </w:r>
          </w:p>
        </w:tc>
        <w:tc>
          <w:tcPr>
            <w:tcW w:w="3257" w:type="dxa"/>
            <w:tcBorders>
              <w:top w:val="single" w:sz="2" w:space="0" w:color="BFBFBF"/>
              <w:left w:val="single" w:sz="2" w:space="0" w:color="BFBFBF"/>
              <w:bottom w:val="single" w:sz="2" w:space="0" w:color="BFBFBF"/>
              <w:right w:val="single" w:sz="2" w:space="0" w:color="BFBFBF"/>
            </w:tcBorders>
          </w:tcPr>
          <w:p w14:paraId="46A4DD39" w14:textId="77777777" w:rsidR="002D368E" w:rsidRDefault="002D368E" w:rsidP="002D368E">
            <w:pPr>
              <w:spacing w:after="0" w:line="259" w:lineRule="auto"/>
              <w:ind w:left="0" w:firstLine="0"/>
              <w:jc w:val="left"/>
            </w:pPr>
            <w:r>
              <w:t xml:space="preserve">Sveikasis skaičius, neprivalomas dviskalio skaitiklio vientarifiam atsiskaitymo būdui </w:t>
            </w:r>
          </w:p>
        </w:tc>
        <w:tc>
          <w:tcPr>
            <w:tcW w:w="3137" w:type="dxa"/>
            <w:tcBorders>
              <w:top w:val="single" w:sz="2" w:space="0" w:color="BFBFBF"/>
              <w:left w:val="single" w:sz="2" w:space="0" w:color="BFBFBF"/>
              <w:bottom w:val="single" w:sz="2" w:space="0" w:color="BFBFBF"/>
              <w:right w:val="single" w:sz="2" w:space="0" w:color="BFBFBF"/>
            </w:tcBorders>
          </w:tcPr>
          <w:p w14:paraId="3DC7BC9B" w14:textId="77777777" w:rsidR="002D368E" w:rsidRDefault="002D368E" w:rsidP="002D368E">
            <w:pPr>
              <w:spacing w:after="0" w:line="259" w:lineRule="auto"/>
              <w:ind w:left="0" w:firstLine="0"/>
              <w:jc w:val="left"/>
            </w:pPr>
            <w:r>
              <w:t xml:space="preserve">Dviskalio skaitiklio nakties rodmuo </w:t>
            </w:r>
          </w:p>
        </w:tc>
      </w:tr>
      <w:tr w:rsidR="002D368E" w14:paraId="0C1CF7D0" w14:textId="77777777">
        <w:trPr>
          <w:trHeight w:val="468"/>
        </w:trPr>
        <w:tc>
          <w:tcPr>
            <w:tcW w:w="3241" w:type="dxa"/>
            <w:tcBorders>
              <w:top w:val="single" w:sz="2" w:space="0" w:color="BFBFBF"/>
              <w:left w:val="single" w:sz="2" w:space="0" w:color="BFBFBF"/>
              <w:bottom w:val="single" w:sz="2" w:space="0" w:color="BFBFBF"/>
              <w:right w:val="single" w:sz="2" w:space="0" w:color="BFBFBF"/>
            </w:tcBorders>
          </w:tcPr>
          <w:p w14:paraId="0F794FD3" w14:textId="77777777" w:rsidR="002D368E" w:rsidRDefault="002D368E" w:rsidP="002D368E">
            <w:pPr>
              <w:spacing w:after="0" w:line="259" w:lineRule="auto"/>
              <w:ind w:left="0" w:firstLine="0"/>
              <w:jc w:val="left"/>
            </w:pPr>
            <w:r>
              <w:t xml:space="preserve">Užduotis įvykdyta </w:t>
            </w:r>
          </w:p>
        </w:tc>
        <w:tc>
          <w:tcPr>
            <w:tcW w:w="3257" w:type="dxa"/>
            <w:tcBorders>
              <w:top w:val="single" w:sz="2" w:space="0" w:color="BFBFBF"/>
              <w:left w:val="single" w:sz="2" w:space="0" w:color="BFBFBF"/>
              <w:bottom w:val="single" w:sz="2" w:space="0" w:color="BFBFBF"/>
              <w:right w:val="single" w:sz="2" w:space="0" w:color="BFBFBF"/>
            </w:tcBorders>
          </w:tcPr>
          <w:p w14:paraId="3BF7F817" w14:textId="77777777" w:rsidR="002D368E" w:rsidRDefault="002D368E" w:rsidP="002D368E">
            <w:pPr>
              <w:spacing w:after="0" w:line="259" w:lineRule="auto"/>
              <w:ind w:left="0" w:firstLine="0"/>
              <w:jc w:val="left"/>
            </w:pPr>
            <w:r>
              <w:t xml:space="preserve">YYYY-MM-DD </w:t>
            </w:r>
          </w:p>
        </w:tc>
        <w:tc>
          <w:tcPr>
            <w:tcW w:w="3137" w:type="dxa"/>
            <w:tcBorders>
              <w:top w:val="single" w:sz="2" w:space="0" w:color="BFBFBF"/>
              <w:left w:val="single" w:sz="2" w:space="0" w:color="BFBFBF"/>
              <w:bottom w:val="single" w:sz="2" w:space="0" w:color="BFBFBF"/>
              <w:right w:val="single" w:sz="2" w:space="0" w:color="BFBFBF"/>
            </w:tcBorders>
          </w:tcPr>
          <w:p w14:paraId="32F56B2A" w14:textId="77777777" w:rsidR="002D368E" w:rsidRDefault="002D368E" w:rsidP="002D368E">
            <w:pPr>
              <w:spacing w:after="0" w:line="259" w:lineRule="auto"/>
              <w:ind w:left="0" w:firstLine="0"/>
              <w:jc w:val="left"/>
            </w:pPr>
            <w:r>
              <w:t xml:space="preserve">Užduoties įvykdymo data </w:t>
            </w:r>
          </w:p>
        </w:tc>
      </w:tr>
      <w:tr w:rsidR="002D368E" w14:paraId="5FED394D" w14:textId="77777777">
        <w:trPr>
          <w:trHeight w:val="2194"/>
        </w:trPr>
        <w:tc>
          <w:tcPr>
            <w:tcW w:w="3241" w:type="dxa"/>
            <w:tcBorders>
              <w:top w:val="single" w:sz="2" w:space="0" w:color="BFBFBF"/>
              <w:left w:val="single" w:sz="2" w:space="0" w:color="BFBFBF"/>
              <w:bottom w:val="single" w:sz="2" w:space="0" w:color="BFBFBF"/>
              <w:right w:val="single" w:sz="2" w:space="0" w:color="BFBFBF"/>
            </w:tcBorders>
          </w:tcPr>
          <w:p w14:paraId="4E5B99F6" w14:textId="77777777" w:rsidR="002D368E" w:rsidRDefault="002D368E" w:rsidP="002D368E">
            <w:pPr>
              <w:spacing w:after="0" w:line="259" w:lineRule="auto"/>
              <w:ind w:left="0" w:firstLine="0"/>
              <w:jc w:val="left"/>
            </w:pPr>
            <w:r>
              <w:t xml:space="preserve">Rezultatas </w:t>
            </w:r>
          </w:p>
        </w:tc>
        <w:tc>
          <w:tcPr>
            <w:tcW w:w="3257" w:type="dxa"/>
            <w:tcBorders>
              <w:top w:val="single" w:sz="2" w:space="0" w:color="BFBFBF"/>
              <w:left w:val="single" w:sz="2" w:space="0" w:color="BFBFBF"/>
              <w:bottom w:val="single" w:sz="2" w:space="0" w:color="BFBFBF"/>
              <w:right w:val="single" w:sz="2" w:space="0" w:color="BFBFBF"/>
            </w:tcBorders>
          </w:tcPr>
          <w:p w14:paraId="2B2E6370" w14:textId="77777777" w:rsidR="002D368E" w:rsidRDefault="002D368E" w:rsidP="002D368E">
            <w:pPr>
              <w:spacing w:after="26" w:line="259" w:lineRule="auto"/>
              <w:ind w:left="0" w:firstLine="0"/>
              <w:jc w:val="left"/>
            </w:pPr>
            <w:r>
              <w:t xml:space="preserve">Vienas tekstas iš šių: </w:t>
            </w:r>
          </w:p>
          <w:p w14:paraId="2DA976D6" w14:textId="77777777" w:rsidR="002D368E" w:rsidRDefault="002D368E" w:rsidP="002D368E">
            <w:pPr>
              <w:spacing w:after="216" w:line="259" w:lineRule="auto"/>
              <w:ind w:left="0" w:firstLine="0"/>
              <w:jc w:val="left"/>
            </w:pPr>
            <w:r>
              <w:t xml:space="preserve">Įvykdyta </w:t>
            </w:r>
          </w:p>
          <w:p w14:paraId="5940BD97" w14:textId="77777777" w:rsidR="002D368E" w:rsidRDefault="002D368E" w:rsidP="002D368E">
            <w:pPr>
              <w:spacing w:after="251" w:line="259" w:lineRule="auto"/>
              <w:ind w:left="0" w:firstLine="0"/>
              <w:jc w:val="left"/>
            </w:pPr>
            <w:r>
              <w:t xml:space="preserve">Nepatekta </w:t>
            </w:r>
          </w:p>
          <w:p w14:paraId="23B63F7F" w14:textId="77777777" w:rsidR="002D368E" w:rsidRDefault="002D368E" w:rsidP="002D368E">
            <w:pPr>
              <w:spacing w:after="14" w:line="259" w:lineRule="auto"/>
              <w:ind w:left="0" w:firstLine="0"/>
              <w:jc w:val="left"/>
            </w:pPr>
            <w:r>
              <w:t xml:space="preserve">Grąžinta  </w:t>
            </w:r>
          </w:p>
          <w:p w14:paraId="21AEA55C" w14:textId="77777777" w:rsidR="002D368E" w:rsidRDefault="002D368E" w:rsidP="002D368E">
            <w:pPr>
              <w:spacing w:after="0" w:line="259" w:lineRule="auto"/>
              <w:ind w:left="0" w:firstLine="0"/>
              <w:jc w:val="left"/>
            </w:pPr>
            <w:r>
              <w:rPr>
                <w:i/>
              </w:rPr>
              <w:t>Pagal pateiktą klasifikatorių, gali būti patikslinta</w:t>
            </w:r>
            <w:r>
              <w:rPr>
                <w:i/>
                <w:vertAlign w:val="superscript"/>
              </w:rPr>
              <w:t>1</w:t>
            </w:r>
            <w:r>
              <w:t xml:space="preserve"> </w:t>
            </w:r>
          </w:p>
        </w:tc>
        <w:tc>
          <w:tcPr>
            <w:tcW w:w="3137" w:type="dxa"/>
            <w:tcBorders>
              <w:top w:val="single" w:sz="2" w:space="0" w:color="BFBFBF"/>
              <w:left w:val="single" w:sz="2" w:space="0" w:color="BFBFBF"/>
              <w:bottom w:val="single" w:sz="2" w:space="0" w:color="BFBFBF"/>
              <w:right w:val="single" w:sz="2" w:space="0" w:color="BFBFBF"/>
            </w:tcBorders>
          </w:tcPr>
          <w:p w14:paraId="440A7311" w14:textId="77777777" w:rsidR="002D368E" w:rsidRDefault="002D368E" w:rsidP="002D368E">
            <w:pPr>
              <w:spacing w:after="0" w:line="259" w:lineRule="auto"/>
              <w:ind w:left="0" w:firstLine="0"/>
              <w:jc w:val="left"/>
            </w:pPr>
            <w:r>
              <w:t xml:space="preserve">Pasirinkti pasiektą rezultatą. </w:t>
            </w:r>
          </w:p>
        </w:tc>
      </w:tr>
      <w:tr w:rsidR="002D368E" w14:paraId="38A877FF" w14:textId="77777777">
        <w:trPr>
          <w:trHeight w:val="4107"/>
        </w:trPr>
        <w:tc>
          <w:tcPr>
            <w:tcW w:w="3241" w:type="dxa"/>
            <w:tcBorders>
              <w:top w:val="single" w:sz="2" w:space="0" w:color="BFBFBF"/>
              <w:left w:val="single" w:sz="2" w:space="0" w:color="BFBFBF"/>
              <w:bottom w:val="single" w:sz="2" w:space="0" w:color="BFBFBF"/>
              <w:right w:val="single" w:sz="2" w:space="0" w:color="BFBFBF"/>
            </w:tcBorders>
          </w:tcPr>
          <w:p w14:paraId="2ABC2EEB" w14:textId="77777777" w:rsidR="002D368E" w:rsidRDefault="002D368E" w:rsidP="002D368E">
            <w:pPr>
              <w:spacing w:after="0" w:line="259" w:lineRule="auto"/>
              <w:ind w:left="0" w:firstLine="0"/>
              <w:jc w:val="left"/>
            </w:pPr>
            <w:r>
              <w:t xml:space="preserve">Grąžinimo priežastis </w:t>
            </w:r>
          </w:p>
        </w:tc>
        <w:tc>
          <w:tcPr>
            <w:tcW w:w="3257" w:type="dxa"/>
            <w:tcBorders>
              <w:top w:val="single" w:sz="2" w:space="0" w:color="BFBFBF"/>
              <w:left w:val="single" w:sz="2" w:space="0" w:color="BFBFBF"/>
              <w:bottom w:val="single" w:sz="2" w:space="0" w:color="BFBFBF"/>
              <w:right w:val="single" w:sz="2" w:space="0" w:color="BFBFBF"/>
            </w:tcBorders>
          </w:tcPr>
          <w:p w14:paraId="1060AF16" w14:textId="77777777" w:rsidR="002D368E" w:rsidRDefault="002D368E" w:rsidP="007D2376">
            <w:pPr>
              <w:spacing w:after="216" w:line="240" w:lineRule="auto"/>
              <w:ind w:left="0" w:firstLine="0"/>
              <w:jc w:val="left"/>
            </w:pPr>
            <w:r>
              <w:t xml:space="preserve">Vienas tekstas iš šių: </w:t>
            </w:r>
          </w:p>
          <w:p w14:paraId="68299DEE" w14:textId="77777777" w:rsidR="002D368E" w:rsidRDefault="002D368E" w:rsidP="007D2376">
            <w:pPr>
              <w:spacing w:after="218" w:line="240" w:lineRule="auto"/>
              <w:ind w:left="0" w:firstLine="0"/>
              <w:jc w:val="left"/>
            </w:pPr>
            <w:r>
              <w:t xml:space="preserve">SAP </w:t>
            </w:r>
          </w:p>
          <w:p w14:paraId="1F9CA37B" w14:textId="77777777" w:rsidR="002D368E" w:rsidRDefault="002D368E" w:rsidP="007D2376">
            <w:pPr>
              <w:spacing w:after="216" w:line="240" w:lineRule="auto"/>
              <w:ind w:left="0" w:firstLine="0"/>
              <w:jc w:val="left"/>
            </w:pPr>
            <w:r>
              <w:t xml:space="preserve">NVASUR </w:t>
            </w:r>
          </w:p>
          <w:p w14:paraId="57386E5D" w14:textId="77777777" w:rsidR="002D368E" w:rsidRDefault="002D368E" w:rsidP="007D2376">
            <w:pPr>
              <w:spacing w:after="219" w:line="240" w:lineRule="auto"/>
              <w:ind w:left="0" w:firstLine="0"/>
              <w:jc w:val="left"/>
            </w:pPr>
            <w:r>
              <w:t xml:space="preserve">NAP* </w:t>
            </w:r>
          </w:p>
          <w:p w14:paraId="2AEEC6F8" w14:textId="77777777" w:rsidR="002D368E" w:rsidRDefault="002D368E" w:rsidP="007D2376">
            <w:pPr>
              <w:spacing w:after="216" w:line="240" w:lineRule="auto"/>
              <w:ind w:left="0" w:firstLine="0"/>
              <w:jc w:val="left"/>
            </w:pPr>
            <w:r>
              <w:t xml:space="preserve">NVV </w:t>
            </w:r>
          </w:p>
          <w:p w14:paraId="2553E220" w14:textId="77777777" w:rsidR="002D368E" w:rsidRDefault="002D368E" w:rsidP="007D2376">
            <w:pPr>
              <w:spacing w:after="218" w:line="240" w:lineRule="auto"/>
              <w:ind w:left="0" w:firstLine="0"/>
              <w:jc w:val="left"/>
            </w:pPr>
            <w:r>
              <w:t xml:space="preserve">TECHKL </w:t>
            </w:r>
          </w:p>
          <w:p w14:paraId="66A2AD98" w14:textId="741616A2" w:rsidR="002D368E" w:rsidRDefault="002D368E" w:rsidP="007D2376">
            <w:pPr>
              <w:spacing w:after="0" w:line="240" w:lineRule="auto"/>
              <w:ind w:left="0" w:firstLine="0"/>
              <w:jc w:val="left"/>
            </w:pPr>
            <w:r>
              <w:rPr>
                <w:i/>
              </w:rPr>
              <w:t>Grąžinimo priežastys nurodomos tik esant rezultatui Gr</w:t>
            </w:r>
            <w:r w:rsidR="00DE03D8">
              <w:rPr>
                <w:i/>
              </w:rPr>
              <w:t>ą</w:t>
            </w:r>
            <w:r>
              <w:rPr>
                <w:i/>
              </w:rPr>
              <w:t>žinta.</w:t>
            </w:r>
            <w:r>
              <w:t xml:space="preserve"> </w:t>
            </w:r>
          </w:p>
        </w:tc>
        <w:tc>
          <w:tcPr>
            <w:tcW w:w="3137" w:type="dxa"/>
            <w:tcBorders>
              <w:top w:val="single" w:sz="2" w:space="0" w:color="BFBFBF"/>
              <w:left w:val="single" w:sz="2" w:space="0" w:color="BFBFBF"/>
              <w:bottom w:val="single" w:sz="2" w:space="0" w:color="BFBFBF"/>
              <w:right w:val="single" w:sz="2" w:space="0" w:color="BFBFBF"/>
            </w:tcBorders>
          </w:tcPr>
          <w:p w14:paraId="09EA927D" w14:textId="77777777" w:rsidR="002D368E" w:rsidRDefault="002D368E" w:rsidP="002D368E">
            <w:pPr>
              <w:spacing w:after="163" w:line="312" w:lineRule="auto"/>
              <w:ind w:left="0" w:firstLine="0"/>
              <w:jc w:val="left"/>
            </w:pPr>
            <w:r>
              <w:t xml:space="preserve">Nurodyti vieną iš užduoties grąžinimo priežasčių. </w:t>
            </w:r>
          </w:p>
          <w:p w14:paraId="070278F7" w14:textId="77777777" w:rsidR="002D368E" w:rsidRDefault="002D368E" w:rsidP="002D368E">
            <w:pPr>
              <w:spacing w:after="0" w:line="278" w:lineRule="auto"/>
              <w:ind w:left="0" w:firstLine="0"/>
              <w:jc w:val="left"/>
            </w:pPr>
            <w:r>
              <w:rPr>
                <w:i/>
              </w:rPr>
              <w:t xml:space="preserve">* Jei įvertinus visas aplinkybes manote, kad skaitiklis nurodytas užduotyje pakeistas kitu skaitikliu, pasirenkama </w:t>
            </w:r>
          </w:p>
          <w:p w14:paraId="04E74E03" w14:textId="4AEEBBDF" w:rsidR="002D368E" w:rsidRDefault="002D368E" w:rsidP="002D368E">
            <w:pPr>
              <w:spacing w:after="0" w:line="259" w:lineRule="auto"/>
              <w:ind w:left="0" w:right="36" w:firstLine="0"/>
              <w:jc w:val="left"/>
            </w:pPr>
            <w:r>
              <w:rPr>
                <w:i/>
              </w:rPr>
              <w:t xml:space="preserve">Grąžinimo priežastis NAP, o </w:t>
            </w:r>
            <w:r w:rsidR="00FF7772">
              <w:rPr>
                <w:i/>
              </w:rPr>
              <w:t xml:space="preserve">pastabose </w:t>
            </w:r>
            <w:r>
              <w:rPr>
                <w:i/>
              </w:rPr>
              <w:t>pateikiama naujai įrengto skaitiklio informacija</w:t>
            </w:r>
            <w:r w:rsidR="003B53D5">
              <w:rPr>
                <w:i/>
              </w:rPr>
              <w:t xml:space="preserve"> (skaitiklio nr.)</w:t>
            </w:r>
            <w:ins w:id="8" w:author="Vilma Polikšienė" w:date="2019-10-17T15:14:00Z">
              <w:r w:rsidR="00183FD0">
                <w:rPr>
                  <w:i/>
                </w:rPr>
                <w:t>.</w:t>
              </w:r>
            </w:ins>
            <w:del w:id="9" w:author="Vilma Polikšienė" w:date="2019-10-17T15:07:00Z">
              <w:r w:rsidDel="003B53D5">
                <w:rPr>
                  <w:i/>
                </w:rPr>
                <w:delText xml:space="preserve"> </w:delText>
              </w:r>
            </w:del>
          </w:p>
        </w:tc>
      </w:tr>
      <w:tr w:rsidR="002D368E" w14:paraId="4861B1F3" w14:textId="77777777">
        <w:trPr>
          <w:trHeight w:val="3121"/>
        </w:trPr>
        <w:tc>
          <w:tcPr>
            <w:tcW w:w="3241" w:type="dxa"/>
            <w:tcBorders>
              <w:top w:val="single" w:sz="2" w:space="0" w:color="BFBFBF"/>
              <w:left w:val="single" w:sz="2" w:space="0" w:color="BFBFBF"/>
              <w:bottom w:val="single" w:sz="2" w:space="0" w:color="BFBFBF"/>
              <w:right w:val="single" w:sz="2" w:space="0" w:color="BFBFBF"/>
            </w:tcBorders>
          </w:tcPr>
          <w:p w14:paraId="3210403D" w14:textId="77777777" w:rsidR="002D368E" w:rsidRDefault="002D368E" w:rsidP="002D368E">
            <w:pPr>
              <w:spacing w:after="0" w:line="259" w:lineRule="auto"/>
              <w:ind w:left="0" w:firstLine="0"/>
              <w:jc w:val="left"/>
            </w:pPr>
            <w:r>
              <w:t xml:space="preserve">Pastabos </w:t>
            </w:r>
          </w:p>
        </w:tc>
        <w:tc>
          <w:tcPr>
            <w:tcW w:w="3257" w:type="dxa"/>
            <w:tcBorders>
              <w:top w:val="single" w:sz="2" w:space="0" w:color="BFBFBF"/>
              <w:left w:val="single" w:sz="2" w:space="0" w:color="BFBFBF"/>
              <w:bottom w:val="single" w:sz="2" w:space="0" w:color="BFBFBF"/>
              <w:right w:val="single" w:sz="2" w:space="0" w:color="BFBFBF"/>
            </w:tcBorders>
          </w:tcPr>
          <w:p w14:paraId="347D2C64" w14:textId="77777777" w:rsidR="002D368E" w:rsidRDefault="002D368E" w:rsidP="002D368E">
            <w:pPr>
              <w:spacing w:after="252" w:line="259" w:lineRule="auto"/>
              <w:ind w:left="0" w:firstLine="0"/>
              <w:jc w:val="left"/>
            </w:pPr>
            <w:r>
              <w:t xml:space="preserve">Laisvas tekstas, pvz.: </w:t>
            </w:r>
          </w:p>
          <w:p w14:paraId="4D2B3636" w14:textId="77777777" w:rsidR="00DE03D8" w:rsidRDefault="00DE03D8" w:rsidP="00DE03D8">
            <w:pPr>
              <w:spacing w:after="216" w:line="259" w:lineRule="auto"/>
              <w:ind w:left="0" w:firstLine="0"/>
              <w:jc w:val="left"/>
            </w:pPr>
            <w:r>
              <w:t xml:space="preserve">Neįsileidžia Klientas </w:t>
            </w:r>
          </w:p>
          <w:p w14:paraId="0DCB924F" w14:textId="77777777" w:rsidR="00DE03D8" w:rsidRDefault="00DE03D8" w:rsidP="00DE03D8">
            <w:pPr>
              <w:spacing w:after="216" w:line="259" w:lineRule="auto"/>
              <w:ind w:left="0" w:firstLine="0"/>
              <w:jc w:val="left"/>
            </w:pPr>
            <w:r>
              <w:t>Sudegęs namas</w:t>
            </w:r>
          </w:p>
          <w:p w14:paraId="08E038FD" w14:textId="21A03F58" w:rsidR="002D368E" w:rsidRDefault="00DE03D8" w:rsidP="002D368E">
            <w:pPr>
              <w:spacing w:after="0" w:line="259" w:lineRule="auto"/>
              <w:ind w:left="0" w:firstLine="0"/>
              <w:jc w:val="left"/>
            </w:pPr>
            <w:r>
              <w:t>Neteisingai nurodyta apskaitos įrengimo vieta ir kt.</w:t>
            </w:r>
          </w:p>
        </w:tc>
        <w:tc>
          <w:tcPr>
            <w:tcW w:w="3137" w:type="dxa"/>
            <w:tcBorders>
              <w:top w:val="single" w:sz="2" w:space="0" w:color="BFBFBF"/>
              <w:left w:val="single" w:sz="2" w:space="0" w:color="BFBFBF"/>
              <w:bottom w:val="single" w:sz="2" w:space="0" w:color="BFBFBF"/>
              <w:right w:val="single" w:sz="2" w:space="0" w:color="BFBFBF"/>
            </w:tcBorders>
          </w:tcPr>
          <w:p w14:paraId="1CF6EFFE" w14:textId="77777777" w:rsidR="002D368E" w:rsidRDefault="002D368E" w:rsidP="002D368E">
            <w:pPr>
              <w:spacing w:after="0" w:line="259" w:lineRule="auto"/>
              <w:ind w:left="0" w:firstLine="0"/>
              <w:jc w:val="left"/>
            </w:pPr>
            <w:r>
              <w:t xml:space="preserve"> </w:t>
            </w:r>
          </w:p>
        </w:tc>
      </w:tr>
      <w:tr w:rsidR="002D368E" w14:paraId="19B90465" w14:textId="77777777">
        <w:trPr>
          <w:trHeight w:val="999"/>
        </w:trPr>
        <w:tc>
          <w:tcPr>
            <w:tcW w:w="3241" w:type="dxa"/>
            <w:tcBorders>
              <w:top w:val="single" w:sz="2" w:space="0" w:color="BFBFBF"/>
              <w:left w:val="single" w:sz="2" w:space="0" w:color="BFBFBF"/>
              <w:bottom w:val="single" w:sz="2" w:space="0" w:color="BFBFBF"/>
              <w:right w:val="single" w:sz="2" w:space="0" w:color="BFBFBF"/>
            </w:tcBorders>
          </w:tcPr>
          <w:p w14:paraId="66F48679" w14:textId="77777777" w:rsidR="002D368E" w:rsidRDefault="002D368E" w:rsidP="002D368E">
            <w:pPr>
              <w:spacing w:after="0" w:line="259" w:lineRule="auto"/>
              <w:ind w:left="0" w:firstLine="0"/>
              <w:jc w:val="left"/>
            </w:pPr>
            <w:r>
              <w:lastRenderedPageBreak/>
              <w:t xml:space="preserve">Patikslintas telefono nr </w:t>
            </w:r>
          </w:p>
        </w:tc>
        <w:tc>
          <w:tcPr>
            <w:tcW w:w="3257" w:type="dxa"/>
            <w:tcBorders>
              <w:top w:val="single" w:sz="2" w:space="0" w:color="BFBFBF"/>
              <w:left w:val="single" w:sz="2" w:space="0" w:color="BFBFBF"/>
              <w:bottom w:val="single" w:sz="2" w:space="0" w:color="BFBFBF"/>
              <w:right w:val="single" w:sz="2" w:space="0" w:color="BFBFBF"/>
            </w:tcBorders>
          </w:tcPr>
          <w:p w14:paraId="4DD7CFEF" w14:textId="77777777" w:rsidR="002D368E" w:rsidRDefault="002D368E" w:rsidP="002D368E">
            <w:pPr>
              <w:spacing w:after="0" w:line="259" w:lineRule="auto"/>
              <w:ind w:left="0" w:firstLine="0"/>
              <w:jc w:val="left"/>
            </w:pPr>
            <w:r>
              <w:t xml:space="preserve">Neprivalomas (tekstas) </w:t>
            </w:r>
          </w:p>
        </w:tc>
        <w:tc>
          <w:tcPr>
            <w:tcW w:w="3137" w:type="dxa"/>
            <w:tcBorders>
              <w:top w:val="single" w:sz="2" w:space="0" w:color="BFBFBF"/>
              <w:left w:val="single" w:sz="2" w:space="0" w:color="BFBFBF"/>
              <w:bottom w:val="single" w:sz="2" w:space="0" w:color="BFBFBF"/>
              <w:right w:val="single" w:sz="2" w:space="0" w:color="BFBFBF"/>
            </w:tcBorders>
          </w:tcPr>
          <w:p w14:paraId="6B50E6F4" w14:textId="77777777" w:rsidR="002D368E" w:rsidRDefault="002D368E" w:rsidP="002D368E">
            <w:pPr>
              <w:spacing w:after="0" w:line="259" w:lineRule="auto"/>
              <w:ind w:left="0" w:right="59" w:firstLine="0"/>
            </w:pPr>
            <w:r>
              <w:t xml:space="preserve">Nurodomas tik patikslintas telefono adresas (šios informacijos nerašyti pastabose) </w:t>
            </w:r>
          </w:p>
        </w:tc>
      </w:tr>
      <w:tr w:rsidR="002D368E" w14:paraId="05AF0C32" w14:textId="77777777">
        <w:trPr>
          <w:trHeight w:val="1262"/>
        </w:trPr>
        <w:tc>
          <w:tcPr>
            <w:tcW w:w="3241" w:type="dxa"/>
            <w:tcBorders>
              <w:top w:val="single" w:sz="2" w:space="0" w:color="BFBFBF"/>
              <w:left w:val="single" w:sz="2" w:space="0" w:color="BFBFBF"/>
              <w:bottom w:val="single" w:sz="2" w:space="0" w:color="BFBFBF"/>
              <w:right w:val="single" w:sz="2" w:space="0" w:color="BFBFBF"/>
            </w:tcBorders>
          </w:tcPr>
          <w:p w14:paraId="69EA63F1" w14:textId="77777777" w:rsidR="002D368E" w:rsidRDefault="002D368E" w:rsidP="002D368E">
            <w:pPr>
              <w:spacing w:after="0" w:line="259" w:lineRule="auto"/>
              <w:ind w:left="0" w:firstLine="0"/>
              <w:jc w:val="left"/>
            </w:pPr>
            <w:r>
              <w:t xml:space="preserve">Patikslintas vardas-pavardė arba įmonės pavadinimas </w:t>
            </w:r>
          </w:p>
        </w:tc>
        <w:tc>
          <w:tcPr>
            <w:tcW w:w="3257" w:type="dxa"/>
            <w:tcBorders>
              <w:top w:val="single" w:sz="2" w:space="0" w:color="BFBFBF"/>
              <w:left w:val="single" w:sz="2" w:space="0" w:color="BFBFBF"/>
              <w:bottom w:val="single" w:sz="2" w:space="0" w:color="BFBFBF"/>
              <w:right w:val="single" w:sz="2" w:space="0" w:color="BFBFBF"/>
            </w:tcBorders>
          </w:tcPr>
          <w:p w14:paraId="6008F8CE" w14:textId="77777777" w:rsidR="002D368E" w:rsidRDefault="002D368E" w:rsidP="002D368E">
            <w:pPr>
              <w:spacing w:after="0" w:line="259" w:lineRule="auto"/>
              <w:ind w:left="0" w:firstLine="0"/>
              <w:jc w:val="left"/>
            </w:pPr>
            <w:r>
              <w:t xml:space="preserve">Neprivalomas (tekstas) </w:t>
            </w:r>
          </w:p>
        </w:tc>
        <w:tc>
          <w:tcPr>
            <w:tcW w:w="3137" w:type="dxa"/>
            <w:tcBorders>
              <w:top w:val="single" w:sz="2" w:space="0" w:color="BFBFBF"/>
              <w:left w:val="single" w:sz="2" w:space="0" w:color="BFBFBF"/>
              <w:bottom w:val="single" w:sz="2" w:space="0" w:color="BFBFBF"/>
              <w:right w:val="single" w:sz="2" w:space="0" w:color="BFBFBF"/>
            </w:tcBorders>
          </w:tcPr>
          <w:p w14:paraId="533DD206" w14:textId="77777777" w:rsidR="002D368E" w:rsidRDefault="002D368E" w:rsidP="002D368E">
            <w:pPr>
              <w:spacing w:after="0" w:line="259" w:lineRule="auto"/>
              <w:ind w:left="0" w:firstLine="0"/>
              <w:jc w:val="left"/>
            </w:pPr>
            <w:r>
              <w:t xml:space="preserve">Nurodomas tik patikslintas vardas-pavardė, įmonės pavadinimas (šios informacijos nerašyti pastabose) </w:t>
            </w:r>
          </w:p>
        </w:tc>
      </w:tr>
      <w:tr w:rsidR="002D368E" w14:paraId="2C9BE57B" w14:textId="77777777">
        <w:trPr>
          <w:trHeight w:val="998"/>
        </w:trPr>
        <w:tc>
          <w:tcPr>
            <w:tcW w:w="3241" w:type="dxa"/>
            <w:tcBorders>
              <w:top w:val="single" w:sz="2" w:space="0" w:color="BFBFBF"/>
              <w:left w:val="single" w:sz="2" w:space="0" w:color="BFBFBF"/>
              <w:bottom w:val="single" w:sz="2" w:space="0" w:color="BFBFBF"/>
              <w:right w:val="single" w:sz="2" w:space="0" w:color="BFBFBF"/>
            </w:tcBorders>
          </w:tcPr>
          <w:p w14:paraId="27738FBD" w14:textId="77777777" w:rsidR="002D368E" w:rsidRDefault="002D368E" w:rsidP="002D368E">
            <w:pPr>
              <w:spacing w:after="0" w:line="259" w:lineRule="auto"/>
              <w:ind w:left="0" w:firstLine="0"/>
              <w:jc w:val="left"/>
            </w:pPr>
            <w:r>
              <w:t xml:space="preserve">Patikslintas adresas </w:t>
            </w:r>
          </w:p>
        </w:tc>
        <w:tc>
          <w:tcPr>
            <w:tcW w:w="3257" w:type="dxa"/>
            <w:tcBorders>
              <w:top w:val="single" w:sz="2" w:space="0" w:color="BFBFBF"/>
              <w:left w:val="single" w:sz="2" w:space="0" w:color="BFBFBF"/>
              <w:bottom w:val="single" w:sz="2" w:space="0" w:color="BFBFBF"/>
              <w:right w:val="single" w:sz="2" w:space="0" w:color="BFBFBF"/>
            </w:tcBorders>
          </w:tcPr>
          <w:p w14:paraId="175E1AA2" w14:textId="77777777" w:rsidR="002D368E" w:rsidRDefault="002D368E" w:rsidP="002D368E">
            <w:pPr>
              <w:spacing w:after="0" w:line="259" w:lineRule="auto"/>
              <w:ind w:left="0" w:firstLine="0"/>
              <w:jc w:val="left"/>
            </w:pPr>
            <w:r>
              <w:t xml:space="preserve">Neprivalomas (tekstas) </w:t>
            </w:r>
          </w:p>
        </w:tc>
        <w:tc>
          <w:tcPr>
            <w:tcW w:w="3137" w:type="dxa"/>
            <w:tcBorders>
              <w:top w:val="single" w:sz="2" w:space="0" w:color="BFBFBF"/>
              <w:left w:val="single" w:sz="2" w:space="0" w:color="BFBFBF"/>
              <w:bottom w:val="single" w:sz="2" w:space="0" w:color="BFBFBF"/>
              <w:right w:val="single" w:sz="2" w:space="0" w:color="BFBFBF"/>
            </w:tcBorders>
          </w:tcPr>
          <w:p w14:paraId="10306B95" w14:textId="77777777" w:rsidR="002D368E" w:rsidRDefault="002D368E" w:rsidP="002D368E">
            <w:pPr>
              <w:spacing w:after="0" w:line="259" w:lineRule="auto"/>
              <w:ind w:left="0" w:right="593" w:firstLine="0"/>
            </w:pPr>
            <w:r>
              <w:t xml:space="preserve">Nurodomas tik patikslintas adresas (šios informacijos nerašyti pastabose) </w:t>
            </w:r>
          </w:p>
        </w:tc>
      </w:tr>
      <w:tr w:rsidR="002D368E" w14:paraId="0ADD1173" w14:textId="77777777">
        <w:trPr>
          <w:trHeight w:val="999"/>
        </w:trPr>
        <w:tc>
          <w:tcPr>
            <w:tcW w:w="3241" w:type="dxa"/>
            <w:tcBorders>
              <w:top w:val="single" w:sz="2" w:space="0" w:color="BFBFBF"/>
              <w:left w:val="single" w:sz="2" w:space="0" w:color="BFBFBF"/>
              <w:bottom w:val="single" w:sz="2" w:space="0" w:color="BFBFBF"/>
              <w:right w:val="single" w:sz="2" w:space="0" w:color="BFBFBF"/>
            </w:tcBorders>
          </w:tcPr>
          <w:p w14:paraId="73BF7BEB" w14:textId="77777777" w:rsidR="002D368E" w:rsidRDefault="002D368E" w:rsidP="002D368E">
            <w:pPr>
              <w:spacing w:after="0" w:line="259" w:lineRule="auto"/>
              <w:ind w:left="0" w:firstLine="0"/>
              <w:jc w:val="left"/>
            </w:pPr>
            <w:r>
              <w:t xml:space="preserve">El. pašto adresas </w:t>
            </w:r>
          </w:p>
        </w:tc>
        <w:tc>
          <w:tcPr>
            <w:tcW w:w="3257" w:type="dxa"/>
            <w:tcBorders>
              <w:top w:val="single" w:sz="2" w:space="0" w:color="BFBFBF"/>
              <w:left w:val="single" w:sz="2" w:space="0" w:color="BFBFBF"/>
              <w:bottom w:val="single" w:sz="2" w:space="0" w:color="BFBFBF"/>
              <w:right w:val="single" w:sz="2" w:space="0" w:color="BFBFBF"/>
            </w:tcBorders>
          </w:tcPr>
          <w:p w14:paraId="1401D737" w14:textId="77777777" w:rsidR="002D368E" w:rsidRDefault="002D368E" w:rsidP="002D368E">
            <w:pPr>
              <w:spacing w:after="0" w:line="259" w:lineRule="auto"/>
              <w:ind w:left="0" w:firstLine="0"/>
              <w:jc w:val="left"/>
            </w:pPr>
            <w:r>
              <w:t xml:space="preserve">Neprivalomas (tekstas) </w:t>
            </w:r>
          </w:p>
        </w:tc>
        <w:tc>
          <w:tcPr>
            <w:tcW w:w="3137" w:type="dxa"/>
            <w:tcBorders>
              <w:top w:val="single" w:sz="2" w:space="0" w:color="BFBFBF"/>
              <w:left w:val="single" w:sz="2" w:space="0" w:color="BFBFBF"/>
              <w:bottom w:val="single" w:sz="2" w:space="0" w:color="BFBFBF"/>
              <w:right w:val="single" w:sz="2" w:space="0" w:color="BFBFBF"/>
            </w:tcBorders>
          </w:tcPr>
          <w:p w14:paraId="25AA21BD" w14:textId="77777777" w:rsidR="002D368E" w:rsidRDefault="002D368E" w:rsidP="002D368E">
            <w:pPr>
              <w:spacing w:after="0" w:line="259" w:lineRule="auto"/>
              <w:ind w:left="0" w:right="72" w:firstLine="0"/>
            </w:pPr>
            <w:r>
              <w:t xml:space="preserve">Nurodomas tik patikslintas el. pašto adresas (šios informacijos nerašyti pastabose) </w:t>
            </w:r>
          </w:p>
        </w:tc>
      </w:tr>
      <w:tr w:rsidR="002D368E" w14:paraId="1AE7A2C1" w14:textId="77777777">
        <w:trPr>
          <w:trHeight w:val="999"/>
        </w:trPr>
        <w:tc>
          <w:tcPr>
            <w:tcW w:w="3241" w:type="dxa"/>
            <w:tcBorders>
              <w:top w:val="single" w:sz="2" w:space="0" w:color="BFBFBF"/>
              <w:left w:val="single" w:sz="2" w:space="0" w:color="BFBFBF"/>
              <w:bottom w:val="single" w:sz="2" w:space="0" w:color="BFBFBF"/>
              <w:right w:val="single" w:sz="2" w:space="0" w:color="BFBFBF"/>
            </w:tcBorders>
          </w:tcPr>
          <w:p w14:paraId="5DF32EAF" w14:textId="77777777" w:rsidR="002D368E" w:rsidRDefault="002D368E" w:rsidP="002D368E">
            <w:pPr>
              <w:spacing w:after="0" w:line="259" w:lineRule="auto"/>
              <w:ind w:left="0" w:firstLine="0"/>
              <w:jc w:val="left"/>
            </w:pPr>
            <w:r>
              <w:t>TR požymis</w:t>
            </w:r>
          </w:p>
        </w:tc>
        <w:tc>
          <w:tcPr>
            <w:tcW w:w="3257" w:type="dxa"/>
            <w:tcBorders>
              <w:top w:val="single" w:sz="2" w:space="0" w:color="BFBFBF"/>
              <w:left w:val="single" w:sz="2" w:space="0" w:color="BFBFBF"/>
              <w:bottom w:val="single" w:sz="2" w:space="0" w:color="BFBFBF"/>
              <w:right w:val="single" w:sz="2" w:space="0" w:color="BFBFBF"/>
            </w:tcBorders>
          </w:tcPr>
          <w:p w14:paraId="5552DB78" w14:textId="77777777" w:rsidR="002D368E" w:rsidRDefault="002D368E" w:rsidP="002D368E">
            <w:pPr>
              <w:spacing w:after="0" w:line="259" w:lineRule="auto"/>
              <w:ind w:left="0" w:firstLine="0"/>
              <w:jc w:val="left"/>
            </w:pPr>
            <w:r>
              <w:t>Gauta/negauta</w:t>
            </w:r>
          </w:p>
        </w:tc>
        <w:tc>
          <w:tcPr>
            <w:tcW w:w="3137" w:type="dxa"/>
            <w:tcBorders>
              <w:top w:val="single" w:sz="2" w:space="0" w:color="BFBFBF"/>
              <w:left w:val="single" w:sz="2" w:space="0" w:color="BFBFBF"/>
              <w:bottom w:val="single" w:sz="2" w:space="0" w:color="BFBFBF"/>
              <w:right w:val="single" w:sz="2" w:space="0" w:color="BFBFBF"/>
            </w:tcBorders>
          </w:tcPr>
          <w:p w14:paraId="66BA7A03" w14:textId="77777777" w:rsidR="002D368E" w:rsidRDefault="002D368E" w:rsidP="002D368E">
            <w:pPr>
              <w:spacing w:after="0" w:line="259" w:lineRule="auto"/>
              <w:ind w:left="0" w:right="72" w:firstLine="0"/>
            </w:pPr>
            <w:r>
              <w:t>Nurodoma ar gautas Kliento sutikimas (parašas) dėl tiesioginės rinkodaros</w:t>
            </w:r>
          </w:p>
        </w:tc>
      </w:tr>
    </w:tbl>
    <w:p w14:paraId="435B7B8A" w14:textId="77777777" w:rsidR="00FB65A0" w:rsidRDefault="00EA217E">
      <w:pPr>
        <w:spacing w:after="17" w:line="259" w:lineRule="auto"/>
        <w:ind w:left="0" w:firstLine="0"/>
        <w:jc w:val="left"/>
      </w:pPr>
      <w:r>
        <w:t xml:space="preserve"> </w:t>
      </w:r>
    </w:p>
    <w:p w14:paraId="279F242B" w14:textId="77777777" w:rsidR="00FB65A0" w:rsidRDefault="00EA217E">
      <w:pPr>
        <w:tabs>
          <w:tab w:val="center" w:pos="4988"/>
        </w:tabs>
        <w:ind w:left="-15" w:firstLine="0"/>
        <w:jc w:val="left"/>
      </w:pPr>
      <w:r>
        <w:t xml:space="preserve">8.5. Duomenų importo metu bus tikrinamas informacijos teisingumas, mažiausiai pagal šias taisykles: </w:t>
      </w:r>
    </w:p>
    <w:p w14:paraId="1F3B4098" w14:textId="77777777" w:rsidR="00FB65A0" w:rsidRDefault="00EA217E">
      <w:pPr>
        <w:numPr>
          <w:ilvl w:val="0"/>
          <w:numId w:val="4"/>
        </w:numPr>
        <w:ind w:right="52" w:hanging="232"/>
      </w:pPr>
      <w:r>
        <w:t xml:space="preserve">vienos skalės skaitikliui turi būti užpildytas tik 1 kontrolinis rodmuo; </w:t>
      </w:r>
    </w:p>
    <w:p w14:paraId="3F29B8D2" w14:textId="77777777" w:rsidR="00FB65A0" w:rsidRDefault="00EA217E">
      <w:pPr>
        <w:numPr>
          <w:ilvl w:val="0"/>
          <w:numId w:val="4"/>
        </w:numPr>
        <w:ind w:right="52" w:hanging="232"/>
      </w:pPr>
      <w:r>
        <w:t xml:space="preserve">daugiau nei 1 skalės skaitikliui turi būti užpildyti 2 kontroliniai rodmenys; </w:t>
      </w:r>
    </w:p>
    <w:p w14:paraId="3EA43392" w14:textId="77777777" w:rsidR="00FB65A0" w:rsidRDefault="00EA217E">
      <w:pPr>
        <w:numPr>
          <w:ilvl w:val="0"/>
          <w:numId w:val="4"/>
        </w:numPr>
        <w:ind w:right="52" w:hanging="232"/>
      </w:pPr>
      <w:r>
        <w:t xml:space="preserve">rodmens ženkliškumas turi būti ne didesnis už skalės ženkliškumą; </w:t>
      </w:r>
    </w:p>
    <w:p w14:paraId="3C5B355E" w14:textId="77777777" w:rsidR="00FB65A0" w:rsidRDefault="00EA217E">
      <w:pPr>
        <w:numPr>
          <w:ilvl w:val="0"/>
          <w:numId w:val="4"/>
        </w:numPr>
        <w:ind w:right="52" w:hanging="232"/>
      </w:pPr>
      <w:r>
        <w:t xml:space="preserve">rodmuo didesnis / mažesnis už anksčiau buvusį (jei skaitiklis leidžia persivertimą). </w:t>
      </w:r>
    </w:p>
    <w:p w14:paraId="121B1C03" w14:textId="77777777" w:rsidR="00FB65A0" w:rsidRDefault="00EA217E" w:rsidP="00AB51CE">
      <w:pPr>
        <w:numPr>
          <w:ilvl w:val="1"/>
          <w:numId w:val="5"/>
        </w:numPr>
        <w:tabs>
          <w:tab w:val="left" w:pos="426"/>
        </w:tabs>
        <w:ind w:left="0" w:right="52" w:firstLine="0"/>
      </w:pPr>
      <w:r>
        <w:t xml:space="preserve">Jei duomenys importuojami sėkmingai ir be klaidų, pateikiamas tuščias importo klaidų failas. </w:t>
      </w:r>
    </w:p>
    <w:p w14:paraId="350E4FCB" w14:textId="77777777" w:rsidR="00FB65A0" w:rsidRDefault="00EA217E" w:rsidP="00992F74">
      <w:pPr>
        <w:numPr>
          <w:ilvl w:val="1"/>
          <w:numId w:val="5"/>
        </w:numPr>
        <w:tabs>
          <w:tab w:val="left" w:pos="426"/>
        </w:tabs>
        <w:ind w:left="0" w:right="52" w:firstLine="1"/>
      </w:pPr>
      <w:r>
        <w:t xml:space="preserve">Po failo importavimo, bus suformuota importo būsena ir aptiktos klaidos pateikiamos importo rezultatų faile. </w:t>
      </w:r>
    </w:p>
    <w:p w14:paraId="0117FB23" w14:textId="77777777" w:rsidR="00FB65A0" w:rsidRDefault="00EA217E" w:rsidP="00992F74">
      <w:pPr>
        <w:numPr>
          <w:ilvl w:val="1"/>
          <w:numId w:val="5"/>
        </w:numPr>
        <w:ind w:left="426" w:right="52" w:hanging="425"/>
      </w:pPr>
      <w:r>
        <w:t xml:space="preserve">Importo klaidų duomenų failas: </w:t>
      </w:r>
    </w:p>
    <w:p w14:paraId="100A1FC5" w14:textId="77777777" w:rsidR="00FB65A0" w:rsidRDefault="00EA217E">
      <w:pPr>
        <w:ind w:left="-5" w:right="52"/>
      </w:pPr>
      <w:r>
        <w:t xml:space="preserve">8.8.1. Failas pateikiamas portale, arba portalui neveikiant, atsiunčiamas Paslaugų teikėjo įgaliotam darbuotojui elektroniniu paštu; </w:t>
      </w:r>
    </w:p>
    <w:p w14:paraId="6F7188EE" w14:textId="77777777" w:rsidR="00FB65A0" w:rsidRDefault="00EA217E">
      <w:pPr>
        <w:ind w:left="-5" w:right="52"/>
      </w:pPr>
      <w:r>
        <w:t>8.8.2</w:t>
      </w:r>
      <w:r w:rsidR="00C10E7D">
        <w:t xml:space="preserve">. </w:t>
      </w:r>
      <w:r>
        <w:t xml:space="preserve">Klaidos, kurių indentifikavimui reikia Užsakovo darbuotojo patvirtinimo (papildomo tikrinimo), Paslaugų teikėjui gali būti pateikiamos atskiru failu.  </w:t>
      </w:r>
    </w:p>
    <w:p w14:paraId="719EF8EC" w14:textId="77777777" w:rsidR="00FB65A0" w:rsidRDefault="00EA217E">
      <w:pPr>
        <w:spacing w:after="248"/>
        <w:ind w:left="-5" w:right="15"/>
        <w:jc w:val="left"/>
      </w:pPr>
      <w:r>
        <w:t xml:space="preserve">8.8.3. </w:t>
      </w:r>
      <w:r w:rsidR="000269CB">
        <w:t>3</w:t>
      </w:r>
      <w:r>
        <w:t xml:space="preserve"> lentelėje nurodyti duomenys, kurie bus pateikiami Užsakovo Paslaugų teikėjui apie pateiktą klaidingą atliktos rodmenų nurašymo </w:t>
      </w:r>
      <w:r>
        <w:tab/>
        <w:t>užduoties</w:t>
      </w:r>
      <w:r w:rsidR="00DF53DD">
        <w:t xml:space="preserve"> </w:t>
      </w:r>
      <w:r>
        <w:t>informaciją.</w:t>
      </w:r>
      <w:r w:rsidR="00DF53DD">
        <w:t xml:space="preserve"> </w:t>
      </w:r>
      <w:r>
        <w:t>Failo</w:t>
      </w:r>
      <w:r w:rsidR="00DF53DD">
        <w:t xml:space="preserve"> </w:t>
      </w:r>
      <w:r>
        <w:t xml:space="preserve">vardas: </w:t>
      </w:r>
      <w:r>
        <w:rPr>
          <w:b/>
        </w:rPr>
        <w:t xml:space="preserve">RN_rezultatai_klaidos_RRR_YYYYMMDD_HHMI.csv </w:t>
      </w:r>
      <w:r>
        <w:rPr>
          <w:b/>
        </w:rPr>
        <w:tab/>
      </w:r>
      <w:r>
        <w:t xml:space="preserve">(Failo vardo </w:t>
      </w:r>
      <w:r>
        <w:rPr>
          <w:b/>
        </w:rPr>
        <w:t>RN_rezultatai_klaidos_RRR_YYYYMMDD_HHMI</w:t>
      </w:r>
      <w:r>
        <w:t xml:space="preserve"> fragmentas  suformuojamas pagal importuojamą RN užduočių rezultatų duomenų failo vardą). </w:t>
      </w:r>
    </w:p>
    <w:p w14:paraId="7AC071E3" w14:textId="77777777" w:rsidR="00973EFA" w:rsidRDefault="00973EFA">
      <w:pPr>
        <w:ind w:left="-5" w:right="52"/>
      </w:pPr>
    </w:p>
    <w:p w14:paraId="43DE10EB" w14:textId="77777777" w:rsidR="00FB65A0" w:rsidRDefault="00595B2D">
      <w:pPr>
        <w:ind w:left="-5" w:right="52"/>
      </w:pPr>
      <w:r>
        <w:t>3 lentelė</w:t>
      </w:r>
    </w:p>
    <w:tbl>
      <w:tblPr>
        <w:tblStyle w:val="TableGrid"/>
        <w:tblW w:w="8274" w:type="dxa"/>
        <w:tblInd w:w="2" w:type="dxa"/>
        <w:tblCellMar>
          <w:top w:w="7" w:type="dxa"/>
          <w:left w:w="108" w:type="dxa"/>
          <w:right w:w="115" w:type="dxa"/>
        </w:tblCellMar>
        <w:tblLook w:val="04A0" w:firstRow="1" w:lastRow="0" w:firstColumn="1" w:lastColumn="0" w:noHBand="0" w:noVBand="1"/>
      </w:tblPr>
      <w:tblGrid>
        <w:gridCol w:w="8274"/>
      </w:tblGrid>
      <w:tr w:rsidR="00FB65A0" w14:paraId="49136819" w14:textId="77777777" w:rsidTr="00FF7D88">
        <w:trPr>
          <w:trHeight w:val="409"/>
        </w:trPr>
        <w:tc>
          <w:tcPr>
            <w:tcW w:w="8274" w:type="dxa"/>
            <w:tcBorders>
              <w:top w:val="single" w:sz="2" w:space="0" w:color="BFBFBF"/>
              <w:left w:val="single" w:sz="2" w:space="0" w:color="BFBFBF"/>
              <w:bottom w:val="single" w:sz="2" w:space="0" w:color="BFBFBF"/>
              <w:right w:val="single" w:sz="2" w:space="0" w:color="BFBFBF"/>
            </w:tcBorders>
          </w:tcPr>
          <w:p w14:paraId="393BE029" w14:textId="77777777" w:rsidR="00FB65A0" w:rsidRDefault="00EA217E">
            <w:pPr>
              <w:spacing w:after="0" w:line="259" w:lineRule="auto"/>
              <w:ind w:left="0" w:firstLine="0"/>
              <w:jc w:val="left"/>
            </w:pPr>
            <w:r>
              <w:rPr>
                <w:b/>
              </w:rPr>
              <w:t xml:space="preserve">Atributas </w:t>
            </w:r>
          </w:p>
        </w:tc>
      </w:tr>
      <w:tr w:rsidR="00FB65A0" w14:paraId="35A06ED1" w14:textId="77777777" w:rsidTr="00FF7D88">
        <w:trPr>
          <w:trHeight w:val="411"/>
        </w:trPr>
        <w:tc>
          <w:tcPr>
            <w:tcW w:w="8274" w:type="dxa"/>
            <w:tcBorders>
              <w:top w:val="single" w:sz="2" w:space="0" w:color="BFBFBF"/>
              <w:left w:val="single" w:sz="2" w:space="0" w:color="BFBFBF"/>
              <w:bottom w:val="single" w:sz="2" w:space="0" w:color="BFBFBF"/>
              <w:right w:val="single" w:sz="2" w:space="0" w:color="BFBFBF"/>
            </w:tcBorders>
          </w:tcPr>
          <w:p w14:paraId="088D73CF" w14:textId="77777777" w:rsidR="00FB65A0" w:rsidRDefault="00EA217E">
            <w:pPr>
              <w:spacing w:after="0" w:line="259" w:lineRule="auto"/>
              <w:ind w:left="0" w:firstLine="0"/>
              <w:jc w:val="left"/>
            </w:pPr>
            <w:r>
              <w:t xml:space="preserve">Plano kodas </w:t>
            </w:r>
          </w:p>
        </w:tc>
      </w:tr>
      <w:tr w:rsidR="00FB65A0" w14:paraId="264B734F" w14:textId="77777777" w:rsidTr="00FF7D88">
        <w:trPr>
          <w:trHeight w:val="409"/>
        </w:trPr>
        <w:tc>
          <w:tcPr>
            <w:tcW w:w="8274" w:type="dxa"/>
            <w:tcBorders>
              <w:top w:val="single" w:sz="2" w:space="0" w:color="BFBFBF"/>
              <w:left w:val="single" w:sz="2" w:space="0" w:color="BFBFBF"/>
              <w:bottom w:val="single" w:sz="2" w:space="0" w:color="BFBFBF"/>
              <w:right w:val="single" w:sz="2" w:space="0" w:color="BFBFBF"/>
            </w:tcBorders>
          </w:tcPr>
          <w:p w14:paraId="66C81E9E" w14:textId="77777777" w:rsidR="00FB65A0" w:rsidRDefault="00FF7D88">
            <w:pPr>
              <w:spacing w:after="0" w:line="259" w:lineRule="auto"/>
              <w:ind w:left="0" w:firstLine="0"/>
              <w:jc w:val="left"/>
            </w:pPr>
            <w:r>
              <w:t>Objekto nr.</w:t>
            </w:r>
          </w:p>
        </w:tc>
      </w:tr>
      <w:tr w:rsidR="00FB65A0" w14:paraId="2C7DDBEA" w14:textId="77777777" w:rsidTr="00FF7D88">
        <w:trPr>
          <w:trHeight w:val="411"/>
        </w:trPr>
        <w:tc>
          <w:tcPr>
            <w:tcW w:w="8274" w:type="dxa"/>
            <w:tcBorders>
              <w:top w:val="single" w:sz="2" w:space="0" w:color="BFBFBF"/>
              <w:left w:val="single" w:sz="2" w:space="0" w:color="BFBFBF"/>
              <w:bottom w:val="single" w:sz="2" w:space="0" w:color="BFBFBF"/>
              <w:right w:val="single" w:sz="2" w:space="0" w:color="BFBFBF"/>
            </w:tcBorders>
          </w:tcPr>
          <w:p w14:paraId="3793645C" w14:textId="77777777" w:rsidR="00FB65A0" w:rsidRDefault="00FF7D88">
            <w:pPr>
              <w:spacing w:after="0" w:line="259" w:lineRule="auto"/>
              <w:ind w:left="0" w:firstLine="0"/>
              <w:jc w:val="left"/>
            </w:pPr>
            <w:r>
              <w:t>Įrengto skaitiklio nr.</w:t>
            </w:r>
          </w:p>
        </w:tc>
      </w:tr>
      <w:tr w:rsidR="00FB65A0" w14:paraId="53E02D63" w14:textId="77777777" w:rsidTr="00FF7D88">
        <w:trPr>
          <w:trHeight w:val="411"/>
        </w:trPr>
        <w:tc>
          <w:tcPr>
            <w:tcW w:w="8274" w:type="dxa"/>
            <w:tcBorders>
              <w:top w:val="single" w:sz="2" w:space="0" w:color="BFBFBF"/>
              <w:left w:val="single" w:sz="2" w:space="0" w:color="BFBFBF"/>
              <w:bottom w:val="single" w:sz="2" w:space="0" w:color="BFBFBF"/>
              <w:right w:val="single" w:sz="2" w:space="0" w:color="BFBFBF"/>
            </w:tcBorders>
          </w:tcPr>
          <w:p w14:paraId="736A6636" w14:textId="77777777" w:rsidR="00FB65A0" w:rsidRDefault="00FF7D88">
            <w:pPr>
              <w:spacing w:after="0" w:line="259" w:lineRule="auto"/>
              <w:ind w:left="0" w:firstLine="0"/>
              <w:jc w:val="left"/>
            </w:pPr>
            <w:r>
              <w:t>Klaidos tekstas</w:t>
            </w:r>
          </w:p>
        </w:tc>
      </w:tr>
      <w:tr w:rsidR="00FB65A0" w14:paraId="00340FB8" w14:textId="77777777" w:rsidTr="00FF7D88">
        <w:trPr>
          <w:trHeight w:val="410"/>
        </w:trPr>
        <w:tc>
          <w:tcPr>
            <w:tcW w:w="8274" w:type="dxa"/>
            <w:tcBorders>
              <w:top w:val="single" w:sz="2" w:space="0" w:color="BFBFBF"/>
              <w:left w:val="single" w:sz="2" w:space="0" w:color="BFBFBF"/>
              <w:bottom w:val="single" w:sz="2" w:space="0" w:color="BFBFBF"/>
              <w:right w:val="single" w:sz="2" w:space="0" w:color="BFBFBF"/>
            </w:tcBorders>
          </w:tcPr>
          <w:p w14:paraId="5A3A0DE6" w14:textId="77777777" w:rsidR="00FB65A0" w:rsidRDefault="00FF7D88">
            <w:pPr>
              <w:spacing w:after="0" w:line="259" w:lineRule="auto"/>
              <w:ind w:left="0" w:firstLine="0"/>
              <w:jc w:val="left"/>
            </w:pPr>
            <w:r>
              <w:t>Klaida</w:t>
            </w:r>
            <w:r w:rsidR="00EA217E">
              <w:t xml:space="preserve"> </w:t>
            </w:r>
          </w:p>
        </w:tc>
      </w:tr>
      <w:tr w:rsidR="00FF7D88" w14:paraId="3A3FA56A" w14:textId="77777777" w:rsidTr="00FF7D88">
        <w:trPr>
          <w:trHeight w:val="410"/>
        </w:trPr>
        <w:tc>
          <w:tcPr>
            <w:tcW w:w="8274" w:type="dxa"/>
            <w:tcBorders>
              <w:top w:val="single" w:sz="2" w:space="0" w:color="BFBFBF"/>
              <w:left w:val="single" w:sz="2" w:space="0" w:color="BFBFBF"/>
              <w:bottom w:val="single" w:sz="2" w:space="0" w:color="BFBFBF"/>
              <w:right w:val="single" w:sz="2" w:space="0" w:color="BFBFBF"/>
            </w:tcBorders>
          </w:tcPr>
          <w:p w14:paraId="684BAD2E" w14:textId="77777777" w:rsidR="00FF7D88" w:rsidRDefault="00FF7D88">
            <w:pPr>
              <w:spacing w:after="0" w:line="259" w:lineRule="auto"/>
              <w:ind w:left="0" w:firstLine="0"/>
              <w:jc w:val="left"/>
            </w:pPr>
            <w:r>
              <w:lastRenderedPageBreak/>
              <w:t>Klaidos aprašymas</w:t>
            </w:r>
          </w:p>
        </w:tc>
      </w:tr>
      <w:tr w:rsidR="00FF7D88" w14:paraId="0AE31087" w14:textId="77777777" w:rsidTr="00FF7D88">
        <w:trPr>
          <w:trHeight w:val="410"/>
        </w:trPr>
        <w:tc>
          <w:tcPr>
            <w:tcW w:w="8274" w:type="dxa"/>
            <w:tcBorders>
              <w:top w:val="single" w:sz="2" w:space="0" w:color="BFBFBF"/>
              <w:left w:val="single" w:sz="2" w:space="0" w:color="BFBFBF"/>
              <w:bottom w:val="single" w:sz="2" w:space="0" w:color="BFBFBF"/>
              <w:right w:val="single" w:sz="2" w:space="0" w:color="BFBFBF"/>
            </w:tcBorders>
          </w:tcPr>
          <w:p w14:paraId="36B9A45B" w14:textId="77777777" w:rsidR="00FF7D88" w:rsidRDefault="00FF7D88">
            <w:pPr>
              <w:spacing w:after="0" w:line="259" w:lineRule="auto"/>
              <w:ind w:left="0" w:firstLine="0"/>
              <w:jc w:val="left"/>
            </w:pPr>
            <w:r>
              <w:t>AT Nr.</w:t>
            </w:r>
          </w:p>
        </w:tc>
      </w:tr>
      <w:tr w:rsidR="00FF7D88" w14:paraId="77D08E01" w14:textId="77777777" w:rsidTr="00FF7D88">
        <w:trPr>
          <w:trHeight w:val="410"/>
        </w:trPr>
        <w:tc>
          <w:tcPr>
            <w:tcW w:w="8274" w:type="dxa"/>
            <w:tcBorders>
              <w:top w:val="single" w:sz="2" w:space="0" w:color="BFBFBF"/>
              <w:left w:val="single" w:sz="2" w:space="0" w:color="BFBFBF"/>
              <w:bottom w:val="single" w:sz="2" w:space="0" w:color="BFBFBF"/>
              <w:right w:val="single" w:sz="2" w:space="0" w:color="BFBFBF"/>
            </w:tcBorders>
          </w:tcPr>
          <w:p w14:paraId="43FDB9E0" w14:textId="77777777" w:rsidR="00FF7D88" w:rsidRDefault="00FF7D88">
            <w:pPr>
              <w:spacing w:after="0" w:line="259" w:lineRule="auto"/>
              <w:ind w:left="0" w:firstLine="0"/>
              <w:jc w:val="left"/>
            </w:pPr>
            <w:r>
              <w:t>Vartotojo kodas</w:t>
            </w:r>
          </w:p>
        </w:tc>
      </w:tr>
    </w:tbl>
    <w:p w14:paraId="16E4AF15" w14:textId="77777777" w:rsidR="00FF7D88" w:rsidRDefault="00FF7D88" w:rsidP="00FF7D88">
      <w:pPr>
        <w:pStyle w:val="Heading1"/>
        <w:spacing w:after="240"/>
        <w:ind w:left="0" w:right="0" w:firstLine="0"/>
        <w:jc w:val="left"/>
      </w:pPr>
    </w:p>
    <w:p w14:paraId="5E1D6FB3" w14:textId="77777777" w:rsidR="00FB65A0" w:rsidRDefault="00FF7D88">
      <w:pPr>
        <w:pStyle w:val="Heading1"/>
        <w:spacing w:after="240"/>
        <w:ind w:left="658" w:right="0"/>
        <w:jc w:val="left"/>
      </w:pPr>
      <w:r>
        <w:t xml:space="preserve">9. </w:t>
      </w:r>
      <w:r w:rsidR="00EA217E">
        <w:t xml:space="preserve">DUJŲ APSKAITOS PRIETAISŲ NURAŠYMO DUOMENŲ APSIKEITIMO TECHNINĖ SPECIFIKACIJA </w:t>
      </w:r>
    </w:p>
    <w:p w14:paraId="2A531346" w14:textId="77777777" w:rsidR="00FB65A0" w:rsidRDefault="00EA217E">
      <w:pPr>
        <w:spacing w:after="30" w:line="259" w:lineRule="auto"/>
        <w:ind w:left="0" w:firstLine="0"/>
        <w:jc w:val="left"/>
      </w:pPr>
      <w:r>
        <w:rPr>
          <w:b/>
        </w:rPr>
        <w:t xml:space="preserve"> </w:t>
      </w:r>
    </w:p>
    <w:p w14:paraId="501737D3" w14:textId="77777777" w:rsidR="00FB65A0" w:rsidRDefault="00EA217E">
      <w:pPr>
        <w:ind w:left="-5" w:right="52"/>
      </w:pPr>
      <w:r>
        <w:t>9.1.</w:t>
      </w:r>
      <w:r w:rsidR="00990670">
        <w:t xml:space="preserve"> Šiame skyriuje pateikiamas duomenų apsikeitimo aprašymas bei failų specifikacija. Tam, kad Paslaugų teikėjui efektyviai būtų perduodamos darbo užduotys, Užsakovas darbo užduotis teikia elektroniniais failais, kuriuose pateikiama visa užduočiai atlikti reikalinga informacija. Paslaugų teikėjas atliktų užduočių rezultatus pateikia Užsakovui taip pat elektroniniais failais, kuriuos Užsakovas perskaito ir pateikia patvirtinimą arba klaidų protokolą.</w:t>
      </w:r>
      <w:r>
        <w:t xml:space="preserve"> </w:t>
      </w:r>
    </w:p>
    <w:p w14:paraId="25C579DD" w14:textId="77777777" w:rsidR="00FB65A0" w:rsidRDefault="00EA217E">
      <w:pPr>
        <w:spacing w:after="10" w:line="259" w:lineRule="auto"/>
        <w:ind w:left="0" w:firstLine="0"/>
        <w:jc w:val="left"/>
      </w:pPr>
      <w:r>
        <w:t xml:space="preserve"> </w:t>
      </w:r>
    </w:p>
    <w:p w14:paraId="23E0CF74" w14:textId="77777777" w:rsidR="002909BC" w:rsidRDefault="002909BC" w:rsidP="002909BC">
      <w:pPr>
        <w:spacing w:after="234"/>
        <w:ind w:left="-5" w:right="52"/>
      </w:pPr>
      <w:r>
        <w:t>9.2.</w:t>
      </w:r>
      <w:r w:rsidR="00C75B48">
        <w:t xml:space="preserve"> </w:t>
      </w:r>
      <w:r>
        <w:t xml:space="preserve">Užsakovas suformuotus rodmenų nurašymo užduočių failus skelbia specialiai šiai paslaugai skirtoje failų skelbimo svetainėje http://public.etic.lt/rnweb. Paslaugų teikėjo darbuotojas registruojasi į svetainę jam suteiktu vartotojo vardu ir slaptažodžiu. Svetainėje pateikiamas Užsakovo Paslaugų teikėjui suformuotų failų sąrašas bei Paslaugų teikėjo pateiktų Užsakovui atsakymų failų sąrašas (su filtravimo pagal failo suformavimo datą galimybe). Duomenų failų formatas – csv (kabliataškiais atskirtos reikšmės). Tekstinės reikšmės apskliaustos dvigubomis kabutėmis. Dešimtainis skirtukas – kablelis. Datos formatas – YYYY-MM-DD. Laiko formatas H:MI arba HH:MI. Pirmoje failo eilutėje – įrašo atributų (kolonėlių) pavadinimai. Failai laisvai atsidaro MS Excel, OpenOffice arba Google Docs programomis, jeigu aplinkoje nustatyti lietuviški regioniniai parametrai (tinkamas dešimtainis skirtukas, datos formatas). Svetainės neveikimo atveju Užsakovo ir Paslaugų teikėjo įgalioti atstovai gali failais keistis elektroniniu paštu. Užsakovui ir Paslaugų teikėjui suderinus, galės būti pateikta automatinio apsikeitimo duomenimis per web servisus galimybė (ją įgyvendinus, atitinkamai bus patikslinta ši specifikacija). </w:t>
      </w:r>
    </w:p>
    <w:p w14:paraId="02836984" w14:textId="77777777" w:rsidR="002909BC" w:rsidRDefault="002909BC" w:rsidP="002909BC">
      <w:pPr>
        <w:tabs>
          <w:tab w:val="center" w:pos="2089"/>
        </w:tabs>
        <w:spacing w:after="250"/>
        <w:ind w:left="-15" w:firstLine="0"/>
        <w:jc w:val="left"/>
      </w:pPr>
      <w:r>
        <w:t xml:space="preserve">9.3. Paslaugų teikėjui teikiami failai: </w:t>
      </w:r>
    </w:p>
    <w:p w14:paraId="06738E4D" w14:textId="77777777" w:rsidR="002909BC" w:rsidRDefault="002909BC" w:rsidP="002909BC">
      <w:pPr>
        <w:spacing w:after="236"/>
        <w:ind w:left="-5" w:right="52"/>
      </w:pPr>
      <w:r>
        <w:t xml:space="preserve">9.3.1. Failas pateikiamas portale arba portalui neveikiant, atsiunčiamas Paslaugų teikėjo įgaliotam darbuotojui elektroniniu paštu.  </w:t>
      </w:r>
    </w:p>
    <w:p w14:paraId="1A26CCEF" w14:textId="77777777" w:rsidR="002909BC" w:rsidRDefault="002909BC" w:rsidP="002909BC">
      <w:pPr>
        <w:spacing w:after="206"/>
        <w:ind w:left="-5" w:right="15"/>
        <w:jc w:val="left"/>
      </w:pPr>
      <w:r>
        <w:t xml:space="preserve">9.3.2. Faile pateikiami rodmenų nurašymo užduočių duomenys. Gali būti pateikiama daugiau nei vienas užduočių failas (formavimo data ir laikas skirsis). </w:t>
      </w:r>
    </w:p>
    <w:p w14:paraId="5D90B6B1" w14:textId="77777777" w:rsidR="002909BC" w:rsidRDefault="002909BC" w:rsidP="002909BC">
      <w:pPr>
        <w:spacing w:after="206"/>
        <w:ind w:left="-5" w:right="15"/>
        <w:jc w:val="left"/>
      </w:pPr>
      <w:r>
        <w:t xml:space="preserve">Failo vardas: </w:t>
      </w:r>
      <w:r w:rsidRPr="002909BC">
        <w:rPr>
          <w:b/>
        </w:rPr>
        <w:t>D</w:t>
      </w:r>
      <w:r>
        <w:rPr>
          <w:b/>
        </w:rPr>
        <w:t>RN_</w:t>
      </w:r>
      <w:r w:rsidR="00D9197C">
        <w:rPr>
          <w:b/>
        </w:rPr>
        <w:t>rezultatai</w:t>
      </w:r>
      <w:r>
        <w:rPr>
          <w:b/>
        </w:rPr>
        <w:t>_RRR_NNNN_YYYYMMDD_HHMI.csv</w:t>
      </w:r>
      <w:r>
        <w:t xml:space="preserve"> </w:t>
      </w:r>
    </w:p>
    <w:p w14:paraId="13BD9901" w14:textId="77777777" w:rsidR="002909BC" w:rsidRDefault="002909BC" w:rsidP="002909BC">
      <w:pPr>
        <w:ind w:left="-5" w:right="52"/>
      </w:pPr>
      <w:r>
        <w:t xml:space="preserve">Padalinys – padalinio pavadinimas (pvz.: Vilniaus regionas) </w:t>
      </w:r>
    </w:p>
    <w:p w14:paraId="6BA37E59" w14:textId="77777777" w:rsidR="002909BC" w:rsidRDefault="002909BC" w:rsidP="002909BC">
      <w:pPr>
        <w:ind w:left="-5" w:right="52"/>
      </w:pPr>
      <w:r>
        <w:t xml:space="preserve">RRR – rangovo kodas </w:t>
      </w:r>
    </w:p>
    <w:p w14:paraId="7A330501" w14:textId="77777777" w:rsidR="002909BC" w:rsidRDefault="002909BC" w:rsidP="002909BC">
      <w:pPr>
        <w:ind w:left="-5" w:right="52"/>
      </w:pPr>
      <w:r>
        <w:t xml:space="preserve">NNNN – plano kodas </w:t>
      </w:r>
    </w:p>
    <w:p w14:paraId="1253EE21" w14:textId="77777777" w:rsidR="002909BC" w:rsidRDefault="002909BC" w:rsidP="002909BC">
      <w:pPr>
        <w:ind w:left="-5" w:right="5953"/>
      </w:pPr>
      <w:r>
        <w:t xml:space="preserve">YYYYMMDD – failo formavimo data HHMI – failo formavimo laikas </w:t>
      </w:r>
    </w:p>
    <w:p w14:paraId="38E317B8" w14:textId="77777777" w:rsidR="002909BC" w:rsidRDefault="002909BC" w:rsidP="002909BC">
      <w:pPr>
        <w:spacing w:after="280"/>
        <w:ind w:left="-5" w:right="52"/>
      </w:pPr>
      <w:r>
        <w:t xml:space="preserve">9.3.3. 4 lentelėje nurodyti duomenys, kurie bus pateikiami Paslaugų teikėjui.  </w:t>
      </w:r>
    </w:p>
    <w:p w14:paraId="7B11BC5E" w14:textId="77777777" w:rsidR="00FB65A0" w:rsidRDefault="002909BC">
      <w:pPr>
        <w:ind w:left="-5" w:right="52"/>
      </w:pPr>
      <w:r>
        <w:t>4</w:t>
      </w:r>
      <w:r w:rsidR="00EA217E">
        <w:t xml:space="preserve"> </w:t>
      </w:r>
      <w:r w:rsidR="00595B2D">
        <w:t>l</w:t>
      </w:r>
      <w:r w:rsidR="00EA217E">
        <w:t xml:space="preserve">entelė </w:t>
      </w:r>
    </w:p>
    <w:p w14:paraId="727449C6" w14:textId="77777777" w:rsidR="00FB65A0" w:rsidRDefault="00EA217E">
      <w:pPr>
        <w:spacing w:after="0" w:line="259" w:lineRule="auto"/>
        <w:ind w:left="0" w:firstLine="0"/>
        <w:jc w:val="left"/>
      </w:pPr>
      <w:r>
        <w:t xml:space="preserve"> </w:t>
      </w:r>
    </w:p>
    <w:tbl>
      <w:tblPr>
        <w:tblStyle w:val="TableGrid"/>
        <w:tblW w:w="8332" w:type="dxa"/>
        <w:tblInd w:w="2" w:type="dxa"/>
        <w:tblCellMar>
          <w:top w:w="7" w:type="dxa"/>
          <w:left w:w="108" w:type="dxa"/>
          <w:right w:w="115" w:type="dxa"/>
        </w:tblCellMar>
        <w:tblLook w:val="04A0" w:firstRow="1" w:lastRow="0" w:firstColumn="1" w:lastColumn="0" w:noHBand="0" w:noVBand="1"/>
      </w:tblPr>
      <w:tblGrid>
        <w:gridCol w:w="8332"/>
      </w:tblGrid>
      <w:tr w:rsidR="005D485D" w14:paraId="78C36B58"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723F12DC" w14:textId="77777777" w:rsidR="005D485D" w:rsidRDefault="005D485D" w:rsidP="00D31887">
            <w:pPr>
              <w:spacing w:after="0" w:line="259" w:lineRule="auto"/>
              <w:ind w:left="0" w:firstLine="0"/>
              <w:jc w:val="left"/>
            </w:pPr>
            <w:r>
              <w:rPr>
                <w:b/>
              </w:rPr>
              <w:t xml:space="preserve">Atributai* </w:t>
            </w:r>
          </w:p>
        </w:tc>
      </w:tr>
      <w:tr w:rsidR="005D485D" w14:paraId="40AC792F"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7BF9FEAF" w14:textId="77777777" w:rsidR="005D485D" w:rsidRDefault="005D485D" w:rsidP="005D485D">
            <w:pPr>
              <w:spacing w:after="0" w:line="259" w:lineRule="auto"/>
              <w:ind w:left="0" w:firstLine="0"/>
              <w:jc w:val="left"/>
            </w:pPr>
            <w:r>
              <w:t>Paslaugos teikėjas</w:t>
            </w:r>
          </w:p>
        </w:tc>
      </w:tr>
      <w:tr w:rsidR="005D485D" w14:paraId="47E2449D" w14:textId="77777777" w:rsidTr="00D31887">
        <w:trPr>
          <w:trHeight w:val="469"/>
        </w:trPr>
        <w:tc>
          <w:tcPr>
            <w:tcW w:w="8332" w:type="dxa"/>
            <w:tcBorders>
              <w:top w:val="single" w:sz="2" w:space="0" w:color="BFBFBF"/>
              <w:left w:val="single" w:sz="2" w:space="0" w:color="BFBFBF"/>
              <w:bottom w:val="single" w:sz="2" w:space="0" w:color="BFBFBF"/>
              <w:right w:val="single" w:sz="2" w:space="0" w:color="BFBFBF"/>
            </w:tcBorders>
          </w:tcPr>
          <w:p w14:paraId="33B1D26C" w14:textId="77777777" w:rsidR="005D485D" w:rsidRDefault="005D485D" w:rsidP="00D31887">
            <w:pPr>
              <w:spacing w:after="0" w:line="259" w:lineRule="auto"/>
              <w:ind w:left="0" w:firstLine="0"/>
              <w:jc w:val="left"/>
            </w:pPr>
            <w:r>
              <w:t xml:space="preserve">Padalinys </w:t>
            </w:r>
          </w:p>
        </w:tc>
      </w:tr>
      <w:tr w:rsidR="005D485D" w14:paraId="14F3F8E6" w14:textId="77777777" w:rsidTr="00D31887">
        <w:trPr>
          <w:trHeight w:val="469"/>
        </w:trPr>
        <w:tc>
          <w:tcPr>
            <w:tcW w:w="8332" w:type="dxa"/>
            <w:tcBorders>
              <w:top w:val="single" w:sz="2" w:space="0" w:color="BFBFBF"/>
              <w:left w:val="single" w:sz="2" w:space="0" w:color="BFBFBF"/>
              <w:bottom w:val="single" w:sz="2" w:space="0" w:color="BFBFBF"/>
              <w:right w:val="single" w:sz="2" w:space="0" w:color="BFBFBF"/>
            </w:tcBorders>
          </w:tcPr>
          <w:p w14:paraId="4E6F0A89" w14:textId="77777777" w:rsidR="005D485D" w:rsidRDefault="005D485D" w:rsidP="00D31887">
            <w:pPr>
              <w:spacing w:after="0" w:line="259" w:lineRule="auto"/>
              <w:ind w:left="0" w:firstLine="0"/>
              <w:jc w:val="left"/>
            </w:pPr>
            <w:r>
              <w:lastRenderedPageBreak/>
              <w:t>Objektą aptarnaujantis padalinys</w:t>
            </w:r>
          </w:p>
        </w:tc>
      </w:tr>
      <w:tr w:rsidR="005D485D" w14:paraId="142467FF" w14:textId="77777777" w:rsidTr="00D31887">
        <w:trPr>
          <w:trHeight w:val="469"/>
        </w:trPr>
        <w:tc>
          <w:tcPr>
            <w:tcW w:w="8332" w:type="dxa"/>
            <w:tcBorders>
              <w:top w:val="single" w:sz="2" w:space="0" w:color="BFBFBF"/>
              <w:left w:val="single" w:sz="2" w:space="0" w:color="BFBFBF"/>
              <w:bottom w:val="single" w:sz="2" w:space="0" w:color="BFBFBF"/>
              <w:right w:val="single" w:sz="2" w:space="0" w:color="BFBFBF"/>
            </w:tcBorders>
          </w:tcPr>
          <w:p w14:paraId="6EA03BD6" w14:textId="77777777" w:rsidR="005D485D" w:rsidRDefault="005D485D" w:rsidP="00D31887">
            <w:pPr>
              <w:spacing w:after="0" w:line="259" w:lineRule="auto"/>
              <w:ind w:left="0" w:firstLine="0"/>
              <w:jc w:val="left"/>
            </w:pPr>
            <w:r>
              <w:t>Užduoties eilutės  numeris</w:t>
            </w:r>
          </w:p>
        </w:tc>
      </w:tr>
      <w:tr w:rsidR="005D485D" w14:paraId="16AC7709"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53B660CD" w14:textId="77777777" w:rsidR="005D485D" w:rsidRDefault="005D485D" w:rsidP="00D31887">
            <w:pPr>
              <w:spacing w:after="0" w:line="259" w:lineRule="auto"/>
              <w:ind w:left="0" w:firstLine="0"/>
              <w:jc w:val="left"/>
            </w:pPr>
            <w:r>
              <w:t xml:space="preserve">Plano kodas </w:t>
            </w:r>
          </w:p>
        </w:tc>
      </w:tr>
      <w:tr w:rsidR="005D485D" w14:paraId="70A36CCC"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715F5096" w14:textId="77777777" w:rsidR="005D485D" w:rsidRDefault="005D485D" w:rsidP="00D31887">
            <w:pPr>
              <w:spacing w:after="0" w:line="259" w:lineRule="auto"/>
              <w:ind w:left="0" w:firstLine="0"/>
              <w:jc w:val="left"/>
            </w:pPr>
            <w:r>
              <w:t xml:space="preserve">Suformavimo data </w:t>
            </w:r>
          </w:p>
        </w:tc>
      </w:tr>
      <w:tr w:rsidR="005D485D" w14:paraId="18B0D256"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4891B3F0" w14:textId="77777777" w:rsidR="005D485D" w:rsidRDefault="005D485D" w:rsidP="00D31887">
            <w:pPr>
              <w:spacing w:after="0" w:line="259" w:lineRule="auto"/>
              <w:ind w:left="0" w:firstLine="0"/>
              <w:jc w:val="left"/>
            </w:pPr>
            <w:r>
              <w:t xml:space="preserve">Plano tipas </w:t>
            </w:r>
          </w:p>
        </w:tc>
      </w:tr>
      <w:tr w:rsidR="005D485D" w14:paraId="5B7CE5AE"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5281E00B" w14:textId="77777777" w:rsidR="005D485D" w:rsidRDefault="005D485D" w:rsidP="00D31887">
            <w:pPr>
              <w:spacing w:after="0" w:line="259" w:lineRule="auto"/>
              <w:ind w:left="0" w:firstLine="0"/>
              <w:jc w:val="left"/>
            </w:pPr>
            <w:r>
              <w:t xml:space="preserve">Abonento pavadinimas </w:t>
            </w:r>
          </w:p>
        </w:tc>
      </w:tr>
      <w:tr w:rsidR="005D485D" w14:paraId="243F8D5F"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61841C53" w14:textId="77777777" w:rsidR="005D485D" w:rsidRDefault="005D485D" w:rsidP="00D31887">
            <w:pPr>
              <w:spacing w:after="0" w:line="259" w:lineRule="auto"/>
              <w:ind w:left="0" w:firstLine="0"/>
              <w:jc w:val="left"/>
            </w:pPr>
            <w:r>
              <w:t xml:space="preserve">Abonento numeris </w:t>
            </w:r>
          </w:p>
        </w:tc>
      </w:tr>
      <w:tr w:rsidR="005D485D" w14:paraId="0A17C532"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351F3A99" w14:textId="77777777" w:rsidR="005D485D" w:rsidRDefault="005D485D" w:rsidP="00D31887">
            <w:pPr>
              <w:spacing w:after="0" w:line="259" w:lineRule="auto"/>
              <w:ind w:left="0" w:firstLine="0"/>
              <w:jc w:val="left"/>
            </w:pPr>
            <w:r>
              <w:t xml:space="preserve">Objekto nr. </w:t>
            </w:r>
          </w:p>
        </w:tc>
      </w:tr>
      <w:tr w:rsidR="005D485D" w14:paraId="63635031" w14:textId="77777777" w:rsidTr="00D31887">
        <w:trPr>
          <w:trHeight w:val="734"/>
        </w:trPr>
        <w:tc>
          <w:tcPr>
            <w:tcW w:w="8332" w:type="dxa"/>
            <w:tcBorders>
              <w:top w:val="single" w:sz="2" w:space="0" w:color="BFBFBF"/>
              <w:left w:val="single" w:sz="2" w:space="0" w:color="BFBFBF"/>
              <w:bottom w:val="single" w:sz="2" w:space="0" w:color="BFBFBF"/>
              <w:right w:val="single" w:sz="2" w:space="0" w:color="BFBFBF"/>
            </w:tcBorders>
          </w:tcPr>
          <w:p w14:paraId="4CF4B8D3" w14:textId="77777777" w:rsidR="005D485D" w:rsidRDefault="005D485D" w:rsidP="00D31887">
            <w:pPr>
              <w:spacing w:after="0" w:line="259" w:lineRule="auto"/>
              <w:ind w:left="0" w:firstLine="0"/>
              <w:jc w:val="left"/>
            </w:pPr>
            <w:r>
              <w:t xml:space="preserve">Kliento adresas (Struktūrizuotas: Apskritis/Savivaldybė,Seniūnija,MiestasKaimas/Gatvė/Vieta/Patalpa/Pašto indeksas)   </w:t>
            </w:r>
          </w:p>
        </w:tc>
      </w:tr>
      <w:tr w:rsidR="005D485D" w14:paraId="7C241E3D"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740843F6" w14:textId="77777777" w:rsidR="005D485D" w:rsidRDefault="005D485D" w:rsidP="00D31887">
            <w:pPr>
              <w:spacing w:after="0" w:line="259" w:lineRule="auto"/>
              <w:ind w:left="0" w:firstLine="0"/>
              <w:jc w:val="left"/>
            </w:pPr>
            <w:r>
              <w:t xml:space="preserve">Kliento telefonas </w:t>
            </w:r>
          </w:p>
        </w:tc>
      </w:tr>
      <w:tr w:rsidR="005D485D" w14:paraId="3E0B3A09"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10A8FD54" w14:textId="77777777" w:rsidR="005D485D" w:rsidRDefault="005D485D" w:rsidP="00D31887">
            <w:pPr>
              <w:spacing w:after="0" w:line="259" w:lineRule="auto"/>
              <w:ind w:left="0" w:firstLine="0"/>
              <w:jc w:val="left"/>
            </w:pPr>
            <w:r>
              <w:t xml:space="preserve">Kliento elektroninio pašto adresas </w:t>
            </w:r>
          </w:p>
        </w:tc>
      </w:tr>
      <w:tr w:rsidR="005D485D" w14:paraId="50A1FE06" w14:textId="77777777" w:rsidTr="00D31887">
        <w:trPr>
          <w:trHeight w:val="305"/>
        </w:trPr>
        <w:tc>
          <w:tcPr>
            <w:tcW w:w="8332" w:type="dxa"/>
            <w:tcBorders>
              <w:top w:val="single" w:sz="2" w:space="0" w:color="BFBFBF"/>
              <w:left w:val="single" w:sz="2" w:space="0" w:color="BFBFBF"/>
              <w:bottom w:val="single" w:sz="2" w:space="0" w:color="BFBFBF"/>
              <w:right w:val="single" w:sz="2" w:space="0" w:color="BFBFBF"/>
            </w:tcBorders>
          </w:tcPr>
          <w:p w14:paraId="4FBE3FCA" w14:textId="77777777" w:rsidR="005D485D" w:rsidRDefault="00A424C4" w:rsidP="00A424C4">
            <w:pPr>
              <w:spacing w:after="0" w:line="259" w:lineRule="auto"/>
              <w:ind w:left="0" w:firstLine="0"/>
              <w:jc w:val="left"/>
            </w:pPr>
            <w:r>
              <w:t>Objekto pavadinimas</w:t>
            </w:r>
            <w:r w:rsidR="005D485D">
              <w:t xml:space="preserve"> </w:t>
            </w:r>
          </w:p>
        </w:tc>
      </w:tr>
      <w:tr w:rsidR="005D485D" w14:paraId="66CC36C0" w14:textId="77777777" w:rsidTr="00D31887">
        <w:trPr>
          <w:trHeight w:val="471"/>
        </w:trPr>
        <w:tc>
          <w:tcPr>
            <w:tcW w:w="8332" w:type="dxa"/>
            <w:tcBorders>
              <w:top w:val="single" w:sz="2" w:space="0" w:color="BFBFBF"/>
              <w:left w:val="single" w:sz="2" w:space="0" w:color="BFBFBF"/>
              <w:bottom w:val="single" w:sz="2" w:space="0" w:color="BFBFBF"/>
              <w:right w:val="single" w:sz="2" w:space="0" w:color="BFBFBF"/>
            </w:tcBorders>
          </w:tcPr>
          <w:p w14:paraId="719B1D9E" w14:textId="77777777" w:rsidR="005D485D" w:rsidRDefault="005D485D" w:rsidP="00D31887">
            <w:pPr>
              <w:spacing w:after="0" w:line="259" w:lineRule="auto"/>
              <w:ind w:left="0" w:firstLine="0"/>
              <w:jc w:val="left"/>
            </w:pPr>
            <w:r>
              <w:t xml:space="preserve">Objekto pavadinimas </w:t>
            </w:r>
          </w:p>
        </w:tc>
      </w:tr>
      <w:tr w:rsidR="005D485D" w14:paraId="6BF0D170"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435D436F" w14:textId="77777777" w:rsidR="005D485D" w:rsidRDefault="00A424C4" w:rsidP="00D31887">
            <w:pPr>
              <w:spacing w:after="0" w:line="259" w:lineRule="auto"/>
              <w:ind w:left="0" w:firstLine="0"/>
              <w:jc w:val="left"/>
            </w:pPr>
            <w:r>
              <w:t>Skaitiklio tipas</w:t>
            </w:r>
            <w:r w:rsidR="005D485D">
              <w:t xml:space="preserve"> </w:t>
            </w:r>
          </w:p>
        </w:tc>
      </w:tr>
      <w:tr w:rsidR="005D485D" w14:paraId="57D2D770"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109FA6E8" w14:textId="77777777" w:rsidR="005D485D" w:rsidRDefault="005D485D" w:rsidP="00D31887">
            <w:pPr>
              <w:spacing w:after="0" w:line="259" w:lineRule="auto"/>
              <w:ind w:left="0" w:firstLine="0"/>
              <w:jc w:val="left"/>
            </w:pPr>
            <w:r>
              <w:t xml:space="preserve">Skaitiklio numeris </w:t>
            </w:r>
          </w:p>
        </w:tc>
      </w:tr>
      <w:tr w:rsidR="005D485D" w14:paraId="64F9AA64"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4E9FD6A0" w14:textId="77777777" w:rsidR="005D485D" w:rsidRDefault="005D485D" w:rsidP="004B1CE0">
            <w:pPr>
              <w:spacing w:after="0" w:line="259" w:lineRule="auto"/>
              <w:ind w:left="0" w:firstLine="0"/>
              <w:jc w:val="left"/>
            </w:pPr>
            <w:r>
              <w:t>Ska</w:t>
            </w:r>
            <w:r w:rsidR="004B1CE0">
              <w:t>lių ženkliškumas</w:t>
            </w:r>
          </w:p>
        </w:tc>
      </w:tr>
      <w:tr w:rsidR="005D485D" w14:paraId="067F5B2B"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590A983E" w14:textId="77777777" w:rsidR="005D485D" w:rsidRDefault="004B1CE0" w:rsidP="00D31887">
            <w:pPr>
              <w:spacing w:after="0" w:line="259" w:lineRule="auto"/>
              <w:ind w:left="0" w:firstLine="0"/>
              <w:jc w:val="left"/>
            </w:pPr>
            <w:r>
              <w:t>Lipduko numeris</w:t>
            </w:r>
            <w:r w:rsidR="005D485D">
              <w:t xml:space="preserve"> </w:t>
            </w:r>
          </w:p>
        </w:tc>
      </w:tr>
      <w:tr w:rsidR="005D485D" w14:paraId="4D011CA4" w14:textId="77777777" w:rsidTr="00D31887">
        <w:trPr>
          <w:trHeight w:val="468"/>
        </w:trPr>
        <w:tc>
          <w:tcPr>
            <w:tcW w:w="8332" w:type="dxa"/>
            <w:tcBorders>
              <w:top w:val="single" w:sz="2" w:space="0" w:color="BFBFBF"/>
              <w:left w:val="single" w:sz="2" w:space="0" w:color="BFBFBF"/>
              <w:bottom w:val="single" w:sz="2" w:space="0" w:color="BFBFBF"/>
              <w:right w:val="single" w:sz="2" w:space="0" w:color="BFBFBF"/>
            </w:tcBorders>
          </w:tcPr>
          <w:p w14:paraId="5ED92F86" w14:textId="77777777" w:rsidR="005D485D" w:rsidRDefault="004B1CE0" w:rsidP="00D31887">
            <w:pPr>
              <w:spacing w:after="0" w:line="259" w:lineRule="auto"/>
              <w:ind w:left="0" w:firstLine="0"/>
              <w:jc w:val="left"/>
            </w:pPr>
            <w:r>
              <w:t>Plombos numeris</w:t>
            </w:r>
            <w:r w:rsidR="005D485D">
              <w:t xml:space="preserve"> </w:t>
            </w:r>
          </w:p>
        </w:tc>
      </w:tr>
      <w:tr w:rsidR="005D485D" w14:paraId="348AABB8"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3EB4AE2C" w14:textId="77777777" w:rsidR="005D485D" w:rsidRDefault="004B1CE0" w:rsidP="00D31887">
            <w:pPr>
              <w:spacing w:after="0" w:line="259" w:lineRule="auto"/>
              <w:ind w:left="0" w:firstLine="0"/>
              <w:jc w:val="left"/>
            </w:pPr>
            <w:r>
              <w:t>Apskaitos įrengimo vieta</w:t>
            </w:r>
            <w:r w:rsidR="005D485D">
              <w:t xml:space="preserve"> </w:t>
            </w:r>
          </w:p>
        </w:tc>
      </w:tr>
      <w:tr w:rsidR="005D485D" w14:paraId="30539ADC" w14:textId="77777777" w:rsidTr="00D31887">
        <w:trPr>
          <w:trHeight w:val="470"/>
        </w:trPr>
        <w:tc>
          <w:tcPr>
            <w:tcW w:w="8332" w:type="dxa"/>
            <w:tcBorders>
              <w:top w:val="single" w:sz="2" w:space="0" w:color="BFBFBF"/>
              <w:left w:val="single" w:sz="2" w:space="0" w:color="BFBFBF"/>
              <w:bottom w:val="single" w:sz="2" w:space="0" w:color="BFBFBF"/>
              <w:right w:val="single" w:sz="2" w:space="0" w:color="BFBFBF"/>
            </w:tcBorders>
          </w:tcPr>
          <w:p w14:paraId="46EA9499" w14:textId="77777777" w:rsidR="005D485D" w:rsidRDefault="005D485D" w:rsidP="00D31887">
            <w:pPr>
              <w:spacing w:after="0" w:line="259" w:lineRule="auto"/>
              <w:ind w:left="0" w:firstLine="0"/>
              <w:jc w:val="left"/>
            </w:pPr>
            <w:r>
              <w:t>TR požymis</w:t>
            </w:r>
          </w:p>
        </w:tc>
      </w:tr>
    </w:tbl>
    <w:p w14:paraId="1268A545" w14:textId="77777777" w:rsidR="00FB65A0" w:rsidRDefault="00EA217E">
      <w:pPr>
        <w:ind w:left="-5" w:right="52"/>
      </w:pPr>
      <w:r>
        <w:t xml:space="preserve">  * Gali pasitaikyti duomenų klaidų, apie skaitiklio techninę informaciją. Ieškant skaitiklio, kurio rodmenis reikia nurašyti, užduotyje pateikiamą informaciją reikia vertinti kompleksiškai. </w:t>
      </w:r>
    </w:p>
    <w:p w14:paraId="5398F625" w14:textId="77777777" w:rsidR="00FB65A0" w:rsidRDefault="00EA217E">
      <w:pPr>
        <w:spacing w:after="15" w:line="259" w:lineRule="auto"/>
        <w:ind w:left="0" w:firstLine="0"/>
        <w:jc w:val="left"/>
      </w:pPr>
      <w:r>
        <w:t xml:space="preserve"> </w:t>
      </w:r>
    </w:p>
    <w:p w14:paraId="2E27DE7B" w14:textId="77777777" w:rsidR="00FB65A0" w:rsidRDefault="00EA217E">
      <w:pPr>
        <w:ind w:left="-5" w:right="52"/>
      </w:pPr>
      <w:r>
        <w:t xml:space="preserve">9.4. Paslaugos teikėjo pateikiami failai: </w:t>
      </w:r>
    </w:p>
    <w:p w14:paraId="4A8EE3E2" w14:textId="77777777" w:rsidR="00595B2D" w:rsidRDefault="00595B2D" w:rsidP="00595B2D">
      <w:pPr>
        <w:ind w:left="-5" w:right="52"/>
      </w:pPr>
      <w:r>
        <w:t xml:space="preserve">9.4.1. Paslaugų teikėjas, atlikęs visas ar dalį gautų užduočių, rezultatus pateikia elektroniniais CSV formato failais, įkeldamas failą į portalą arba jei portalas neveikia, atsiunčia Užsakovo įgaliotam darbuotojui elektroniniu paštu. Paslaugų teikėjas rezultatų faile pateikia tik iki tos dienos įvykdytų (dar nepateiktų) užduočių rezultatus. Kitus dokumentus, susijusius su </w:t>
      </w:r>
      <w:r w:rsidRPr="006D6305">
        <w:t>TR sutikimo gavimu, Paslaugų teikėjas siunčia el. paštu arba kitu elektroniniu kanalu pagal atskirą susitarimą.</w:t>
      </w:r>
    </w:p>
    <w:p w14:paraId="66C92EB7" w14:textId="77777777" w:rsidR="00595B2D" w:rsidRDefault="00595B2D" w:rsidP="00595B2D">
      <w:pPr>
        <w:spacing w:after="18" w:line="259" w:lineRule="auto"/>
        <w:ind w:left="0" w:firstLine="0"/>
        <w:jc w:val="left"/>
      </w:pPr>
      <w:r>
        <w:rPr>
          <w:b/>
        </w:rPr>
        <w:t xml:space="preserve"> </w:t>
      </w:r>
    </w:p>
    <w:p w14:paraId="4F12059C" w14:textId="77777777" w:rsidR="00595B2D" w:rsidRDefault="00595B2D" w:rsidP="00595B2D">
      <w:pPr>
        <w:ind w:left="-5" w:right="52"/>
      </w:pPr>
      <w:r>
        <w:t>9.4.2. Rezultatų failą galima paruošti MS Excel arba OpenOffice programa, svarbu tik:</w:t>
      </w:r>
      <w:r>
        <w:rPr>
          <w:b/>
        </w:rPr>
        <w:t xml:space="preserve"> </w:t>
      </w:r>
    </w:p>
    <w:p w14:paraId="016E176E" w14:textId="77777777" w:rsidR="00595B2D" w:rsidRDefault="00595B2D" w:rsidP="00595B2D">
      <w:pPr>
        <w:numPr>
          <w:ilvl w:val="0"/>
          <w:numId w:val="8"/>
        </w:numPr>
        <w:ind w:right="52" w:hanging="283"/>
      </w:pPr>
      <w:r>
        <w:t xml:space="preserve">išlaikyti 5 lentelėje nurodytą kolonėlių tvarką; </w:t>
      </w:r>
    </w:p>
    <w:p w14:paraId="77857DB2" w14:textId="77777777" w:rsidR="00595B2D" w:rsidRDefault="00595B2D" w:rsidP="00595B2D">
      <w:pPr>
        <w:numPr>
          <w:ilvl w:val="0"/>
          <w:numId w:val="8"/>
        </w:numPr>
        <w:ind w:right="52" w:hanging="283"/>
      </w:pPr>
      <w:r>
        <w:t xml:space="preserve">failą išsaugoti CSV formatu (save as Comma Separated Values file); </w:t>
      </w:r>
    </w:p>
    <w:p w14:paraId="57341258" w14:textId="77777777" w:rsidR="00595B2D" w:rsidRDefault="00595B2D" w:rsidP="00595B2D">
      <w:pPr>
        <w:numPr>
          <w:ilvl w:val="0"/>
          <w:numId w:val="8"/>
        </w:numPr>
        <w:spacing w:after="241"/>
        <w:ind w:right="52" w:hanging="283"/>
      </w:pPr>
      <w:r>
        <w:t xml:space="preserve">išlaikyti lietuviškus regioninius nustatymus (žr. </w:t>
      </w:r>
      <w:r w:rsidR="00D9197C">
        <w:t>9</w:t>
      </w:r>
      <w:r>
        <w:t>.2 p.);</w:t>
      </w:r>
    </w:p>
    <w:p w14:paraId="03B0A8F1" w14:textId="424A1C01" w:rsidR="00595B2D" w:rsidRDefault="00595B2D" w:rsidP="00595B2D">
      <w:pPr>
        <w:numPr>
          <w:ilvl w:val="0"/>
          <w:numId w:val="8"/>
        </w:numPr>
        <w:spacing w:after="217"/>
        <w:ind w:right="52" w:hanging="283"/>
      </w:pPr>
      <w:r>
        <w:lastRenderedPageBreak/>
        <w:t xml:space="preserve">viename faile </w:t>
      </w:r>
      <w:r w:rsidR="006E6EA6">
        <w:t xml:space="preserve">gali </w:t>
      </w:r>
      <w:r>
        <w:t xml:space="preserve">būti tik vieno padalinio (pvz., Vilniaus regiono) arba visų padalinių kartu vykdytų užduočių rezultatai  </w:t>
      </w:r>
    </w:p>
    <w:p w14:paraId="2B4DD967" w14:textId="77777777" w:rsidR="00595B2D" w:rsidRDefault="00595B2D" w:rsidP="00595B2D">
      <w:pPr>
        <w:pStyle w:val="Heading2"/>
        <w:spacing w:after="45"/>
        <w:ind w:left="-5" w:right="0"/>
      </w:pPr>
      <w:r>
        <w:rPr>
          <w:b w:val="0"/>
        </w:rPr>
        <w:t xml:space="preserve">9.4.3.  Failo vardas privalo būti: </w:t>
      </w:r>
      <w:r w:rsidRPr="00595B2D">
        <w:t>D</w:t>
      </w:r>
      <w:r>
        <w:t xml:space="preserve">RN_rezultatai_RRR_YYYYMMDD_HHMI.csv </w:t>
      </w:r>
    </w:p>
    <w:p w14:paraId="649A1291" w14:textId="77777777" w:rsidR="00595B2D" w:rsidRDefault="00595B2D" w:rsidP="00595B2D">
      <w:pPr>
        <w:ind w:left="-5" w:right="52"/>
      </w:pPr>
      <w:r>
        <w:t xml:space="preserve">DRN_rezultatai – bus nustatyta pagal įkėlimo metu nurodytą failo tipą </w:t>
      </w:r>
    </w:p>
    <w:p w14:paraId="05C72FD4" w14:textId="77777777" w:rsidR="00595B2D" w:rsidRDefault="00595B2D" w:rsidP="00595B2D">
      <w:pPr>
        <w:ind w:left="-5" w:right="52"/>
      </w:pPr>
      <w:r>
        <w:t xml:space="preserve">RRR – rangovo kodas (pagal įsiregistravusį naudotoją) </w:t>
      </w:r>
    </w:p>
    <w:p w14:paraId="458281C0" w14:textId="77777777" w:rsidR="00595B2D" w:rsidRDefault="00595B2D" w:rsidP="00595B2D">
      <w:pPr>
        <w:ind w:left="-5" w:right="6262"/>
      </w:pPr>
      <w:r>
        <w:t xml:space="preserve">YYYYMMDD – failo įkėlimo data HHMI – failo įkėlimo laikas* </w:t>
      </w:r>
    </w:p>
    <w:p w14:paraId="3AB88342" w14:textId="77777777" w:rsidR="00595B2D" w:rsidRDefault="00595B2D" w:rsidP="00595B2D">
      <w:pPr>
        <w:ind w:left="-5" w:right="52"/>
      </w:pPr>
      <w:r>
        <w:t xml:space="preserve">* Negali būti dviejų identiškų įkeliamų failų pavadinimų (pvz., jei paslaugų teikėjas nori įkelti antra failą tos pačios dienos data, reikia nurodyti skirtingus HHMI parametrus).    </w:t>
      </w:r>
    </w:p>
    <w:p w14:paraId="53905304" w14:textId="77777777" w:rsidR="00595B2D" w:rsidRDefault="00595B2D" w:rsidP="00595B2D">
      <w:pPr>
        <w:spacing w:after="16" w:line="259" w:lineRule="auto"/>
        <w:ind w:left="0" w:firstLine="0"/>
        <w:jc w:val="left"/>
      </w:pPr>
      <w:r>
        <w:t xml:space="preserve"> </w:t>
      </w:r>
    </w:p>
    <w:p w14:paraId="62CDAAB3" w14:textId="77777777" w:rsidR="00FB65A0" w:rsidRDefault="00EA217E">
      <w:pPr>
        <w:spacing w:after="0" w:line="259" w:lineRule="auto"/>
        <w:ind w:left="0" w:firstLine="0"/>
        <w:jc w:val="left"/>
      </w:pPr>
      <w:r>
        <w:t xml:space="preserve"> </w:t>
      </w:r>
      <w:r w:rsidR="00595B2D">
        <w:t>5 lentelė</w:t>
      </w:r>
    </w:p>
    <w:p w14:paraId="071A8499" w14:textId="77777777" w:rsidR="00FB65A0" w:rsidRDefault="00EA217E">
      <w:pPr>
        <w:spacing w:after="0" w:line="259" w:lineRule="auto"/>
        <w:ind w:left="0" w:firstLine="0"/>
        <w:jc w:val="left"/>
      </w:pPr>
      <w:r>
        <w:t xml:space="preserve"> </w:t>
      </w:r>
    </w:p>
    <w:tbl>
      <w:tblPr>
        <w:tblStyle w:val="TableGrid"/>
        <w:tblW w:w="9488" w:type="dxa"/>
        <w:tblInd w:w="5" w:type="dxa"/>
        <w:tblCellMar>
          <w:top w:w="7" w:type="dxa"/>
          <w:left w:w="106" w:type="dxa"/>
          <w:right w:w="113" w:type="dxa"/>
        </w:tblCellMar>
        <w:tblLook w:val="04A0" w:firstRow="1" w:lastRow="0" w:firstColumn="1" w:lastColumn="0" w:noHBand="0" w:noVBand="1"/>
      </w:tblPr>
      <w:tblGrid>
        <w:gridCol w:w="2122"/>
        <w:gridCol w:w="3891"/>
        <w:gridCol w:w="3475"/>
      </w:tblGrid>
      <w:tr w:rsidR="00FB65A0" w14:paraId="2C781CF3" w14:textId="77777777" w:rsidTr="00A5727D">
        <w:trPr>
          <w:trHeight w:val="478"/>
        </w:trPr>
        <w:tc>
          <w:tcPr>
            <w:tcW w:w="2122" w:type="dxa"/>
            <w:tcBorders>
              <w:top w:val="single" w:sz="4" w:space="0" w:color="000000"/>
              <w:left w:val="single" w:sz="4" w:space="0" w:color="000000"/>
              <w:bottom w:val="single" w:sz="4" w:space="0" w:color="000000"/>
              <w:right w:val="single" w:sz="4" w:space="0" w:color="000000"/>
            </w:tcBorders>
          </w:tcPr>
          <w:p w14:paraId="1F5DA6D1" w14:textId="77777777" w:rsidR="00FB65A0" w:rsidRDefault="00EA217E">
            <w:pPr>
              <w:spacing w:after="0" w:line="259" w:lineRule="auto"/>
              <w:ind w:left="2" w:firstLine="0"/>
              <w:jc w:val="left"/>
            </w:pPr>
            <w:r>
              <w:rPr>
                <w:b/>
              </w:rPr>
              <w:t xml:space="preserve">Atributas </w:t>
            </w:r>
          </w:p>
        </w:tc>
        <w:tc>
          <w:tcPr>
            <w:tcW w:w="3891" w:type="dxa"/>
            <w:tcBorders>
              <w:top w:val="single" w:sz="4" w:space="0" w:color="000000"/>
              <w:left w:val="single" w:sz="4" w:space="0" w:color="000000"/>
              <w:bottom w:val="single" w:sz="4" w:space="0" w:color="000000"/>
              <w:right w:val="single" w:sz="4" w:space="0" w:color="000000"/>
            </w:tcBorders>
          </w:tcPr>
          <w:p w14:paraId="66D57378" w14:textId="77777777" w:rsidR="00FB65A0" w:rsidRDefault="00EA217E">
            <w:pPr>
              <w:spacing w:after="0" w:line="259" w:lineRule="auto"/>
              <w:ind w:left="2" w:firstLine="0"/>
              <w:jc w:val="left"/>
            </w:pPr>
            <w:r>
              <w:rPr>
                <w:b/>
              </w:rPr>
              <w:t xml:space="preserve">Formatas/taisyklės </w:t>
            </w:r>
          </w:p>
        </w:tc>
        <w:tc>
          <w:tcPr>
            <w:tcW w:w="3475" w:type="dxa"/>
            <w:tcBorders>
              <w:top w:val="single" w:sz="4" w:space="0" w:color="000000"/>
              <w:left w:val="single" w:sz="4" w:space="0" w:color="000000"/>
              <w:bottom w:val="single" w:sz="4" w:space="0" w:color="000000"/>
              <w:right w:val="single" w:sz="4" w:space="0" w:color="000000"/>
            </w:tcBorders>
          </w:tcPr>
          <w:p w14:paraId="25BBB0BE" w14:textId="77777777" w:rsidR="00FB65A0" w:rsidRDefault="00EA217E">
            <w:pPr>
              <w:spacing w:after="0" w:line="259" w:lineRule="auto"/>
              <w:ind w:left="0" w:firstLine="0"/>
              <w:jc w:val="left"/>
            </w:pPr>
            <w:r>
              <w:rPr>
                <w:b/>
              </w:rPr>
              <w:t xml:space="preserve">Paskirtis </w:t>
            </w:r>
          </w:p>
        </w:tc>
      </w:tr>
      <w:tr w:rsidR="00FB65A0" w14:paraId="39A01F6A" w14:textId="77777777" w:rsidTr="00A5727D">
        <w:trPr>
          <w:trHeight w:val="564"/>
        </w:trPr>
        <w:tc>
          <w:tcPr>
            <w:tcW w:w="2122" w:type="dxa"/>
            <w:tcBorders>
              <w:top w:val="single" w:sz="4" w:space="0" w:color="000000"/>
              <w:left w:val="single" w:sz="4" w:space="0" w:color="000000"/>
              <w:bottom w:val="single" w:sz="4" w:space="0" w:color="000000"/>
              <w:right w:val="single" w:sz="4" w:space="0" w:color="000000"/>
            </w:tcBorders>
          </w:tcPr>
          <w:p w14:paraId="16FB6B66" w14:textId="77777777" w:rsidR="00FB65A0" w:rsidRDefault="00997B2D">
            <w:pPr>
              <w:spacing w:after="0" w:line="259" w:lineRule="auto"/>
              <w:ind w:left="2" w:firstLine="0"/>
              <w:jc w:val="left"/>
            </w:pPr>
            <w:r>
              <w:t>Plano kodas</w:t>
            </w:r>
            <w:r w:rsidR="00EA217E">
              <w:t xml:space="preserve"> </w:t>
            </w:r>
          </w:p>
        </w:tc>
        <w:tc>
          <w:tcPr>
            <w:tcW w:w="3891" w:type="dxa"/>
            <w:tcBorders>
              <w:top w:val="single" w:sz="4" w:space="0" w:color="000000"/>
              <w:left w:val="single" w:sz="4" w:space="0" w:color="000000"/>
              <w:bottom w:val="single" w:sz="4" w:space="0" w:color="000000"/>
              <w:right w:val="single" w:sz="4" w:space="0" w:color="000000"/>
            </w:tcBorders>
          </w:tcPr>
          <w:p w14:paraId="4653E8B8" w14:textId="77777777" w:rsidR="00FB65A0" w:rsidRDefault="00EA217E">
            <w:pPr>
              <w:spacing w:after="0" w:line="259" w:lineRule="auto"/>
              <w:ind w:left="2" w:firstLine="0"/>
              <w:jc w:val="left"/>
            </w:pPr>
            <w:r>
              <w:t xml:space="preserve">Iš užduočių duomenų failo </w:t>
            </w:r>
          </w:p>
        </w:tc>
        <w:tc>
          <w:tcPr>
            <w:tcW w:w="3475" w:type="dxa"/>
            <w:tcBorders>
              <w:top w:val="single" w:sz="4" w:space="0" w:color="000000"/>
              <w:left w:val="single" w:sz="4" w:space="0" w:color="000000"/>
              <w:bottom w:val="single" w:sz="4" w:space="0" w:color="000000"/>
              <w:right w:val="single" w:sz="4" w:space="0" w:color="000000"/>
            </w:tcBorders>
          </w:tcPr>
          <w:p w14:paraId="1C13AB52" w14:textId="77777777" w:rsidR="00FB65A0" w:rsidRDefault="00EA217E">
            <w:pPr>
              <w:spacing w:after="0" w:line="259" w:lineRule="auto"/>
              <w:ind w:left="0" w:firstLine="0"/>
              <w:jc w:val="left"/>
            </w:pPr>
            <w:r>
              <w:t xml:space="preserve"> </w:t>
            </w:r>
          </w:p>
        </w:tc>
      </w:tr>
      <w:tr w:rsidR="00FB65A0" w14:paraId="384E13B6" w14:textId="77777777" w:rsidTr="00A5727D">
        <w:trPr>
          <w:trHeight w:val="558"/>
        </w:trPr>
        <w:tc>
          <w:tcPr>
            <w:tcW w:w="2122" w:type="dxa"/>
            <w:tcBorders>
              <w:top w:val="single" w:sz="4" w:space="0" w:color="000000"/>
              <w:left w:val="single" w:sz="4" w:space="0" w:color="000000"/>
              <w:bottom w:val="single" w:sz="4" w:space="0" w:color="000000"/>
              <w:right w:val="single" w:sz="4" w:space="0" w:color="000000"/>
            </w:tcBorders>
          </w:tcPr>
          <w:p w14:paraId="4EE1E8F1" w14:textId="77777777" w:rsidR="00FB65A0" w:rsidRDefault="00997B2D">
            <w:pPr>
              <w:spacing w:after="0" w:line="259" w:lineRule="auto"/>
              <w:ind w:left="2" w:firstLine="0"/>
              <w:jc w:val="left"/>
            </w:pPr>
            <w:r>
              <w:t>Objekto numeris</w:t>
            </w:r>
          </w:p>
        </w:tc>
        <w:tc>
          <w:tcPr>
            <w:tcW w:w="3891" w:type="dxa"/>
            <w:tcBorders>
              <w:top w:val="single" w:sz="4" w:space="0" w:color="000000"/>
              <w:left w:val="single" w:sz="4" w:space="0" w:color="000000"/>
              <w:bottom w:val="single" w:sz="4" w:space="0" w:color="000000"/>
              <w:right w:val="single" w:sz="4" w:space="0" w:color="000000"/>
            </w:tcBorders>
          </w:tcPr>
          <w:p w14:paraId="4BB251AC" w14:textId="77777777" w:rsidR="00FB65A0" w:rsidRDefault="00997B2D">
            <w:pPr>
              <w:spacing w:after="0" w:line="259" w:lineRule="auto"/>
              <w:ind w:left="2" w:firstLine="0"/>
              <w:jc w:val="left"/>
            </w:pPr>
            <w:r>
              <w:t>Iš užduočių duomenų failo</w:t>
            </w:r>
          </w:p>
        </w:tc>
        <w:tc>
          <w:tcPr>
            <w:tcW w:w="3475" w:type="dxa"/>
            <w:tcBorders>
              <w:top w:val="single" w:sz="4" w:space="0" w:color="000000"/>
              <w:left w:val="single" w:sz="4" w:space="0" w:color="000000"/>
              <w:bottom w:val="single" w:sz="4" w:space="0" w:color="000000"/>
              <w:right w:val="single" w:sz="4" w:space="0" w:color="000000"/>
            </w:tcBorders>
          </w:tcPr>
          <w:p w14:paraId="12F41173" w14:textId="77777777" w:rsidR="00FB65A0" w:rsidRDefault="00EA217E">
            <w:pPr>
              <w:spacing w:after="0" w:line="259" w:lineRule="auto"/>
              <w:ind w:left="0" w:firstLine="0"/>
              <w:jc w:val="left"/>
            </w:pPr>
            <w:r>
              <w:t xml:space="preserve"> </w:t>
            </w:r>
          </w:p>
        </w:tc>
      </w:tr>
      <w:tr w:rsidR="00FB65A0" w14:paraId="52779ED9" w14:textId="77777777" w:rsidTr="00A5727D">
        <w:trPr>
          <w:trHeight w:val="690"/>
        </w:trPr>
        <w:tc>
          <w:tcPr>
            <w:tcW w:w="2122" w:type="dxa"/>
            <w:tcBorders>
              <w:top w:val="single" w:sz="4" w:space="0" w:color="000000"/>
              <w:left w:val="single" w:sz="4" w:space="0" w:color="000000"/>
              <w:bottom w:val="single" w:sz="4" w:space="0" w:color="000000"/>
              <w:right w:val="single" w:sz="4" w:space="0" w:color="000000"/>
            </w:tcBorders>
          </w:tcPr>
          <w:p w14:paraId="26570A08" w14:textId="77777777" w:rsidR="00FB65A0" w:rsidRDefault="00997B2D">
            <w:pPr>
              <w:spacing w:after="0" w:line="259" w:lineRule="auto"/>
              <w:ind w:left="2" w:firstLine="0"/>
              <w:jc w:val="left"/>
            </w:pPr>
            <w:r>
              <w:t>Abonento numeris</w:t>
            </w:r>
          </w:p>
        </w:tc>
        <w:tc>
          <w:tcPr>
            <w:tcW w:w="3891" w:type="dxa"/>
            <w:tcBorders>
              <w:top w:val="single" w:sz="4" w:space="0" w:color="000000"/>
              <w:left w:val="single" w:sz="4" w:space="0" w:color="000000"/>
              <w:bottom w:val="single" w:sz="4" w:space="0" w:color="000000"/>
              <w:right w:val="single" w:sz="4" w:space="0" w:color="000000"/>
            </w:tcBorders>
          </w:tcPr>
          <w:p w14:paraId="7428915F" w14:textId="77777777" w:rsidR="00FB65A0" w:rsidRDefault="00997B2D">
            <w:pPr>
              <w:spacing w:after="0" w:line="259" w:lineRule="auto"/>
              <w:ind w:left="2" w:firstLine="0"/>
              <w:jc w:val="left"/>
            </w:pPr>
            <w:r>
              <w:t>Iš užduočių duomenų failo</w:t>
            </w:r>
          </w:p>
        </w:tc>
        <w:tc>
          <w:tcPr>
            <w:tcW w:w="3475" w:type="dxa"/>
            <w:tcBorders>
              <w:top w:val="single" w:sz="4" w:space="0" w:color="000000"/>
              <w:left w:val="single" w:sz="4" w:space="0" w:color="000000"/>
              <w:bottom w:val="single" w:sz="4" w:space="0" w:color="000000"/>
              <w:right w:val="single" w:sz="4" w:space="0" w:color="000000"/>
            </w:tcBorders>
          </w:tcPr>
          <w:p w14:paraId="535DD9C1" w14:textId="77777777" w:rsidR="00FB65A0" w:rsidRDefault="00FB65A0">
            <w:pPr>
              <w:spacing w:after="0" w:line="259" w:lineRule="auto"/>
              <w:ind w:left="0" w:firstLine="0"/>
              <w:jc w:val="left"/>
            </w:pPr>
          </w:p>
        </w:tc>
      </w:tr>
      <w:tr w:rsidR="00997B2D" w14:paraId="247DBB17" w14:textId="77777777" w:rsidTr="00A5727D">
        <w:trPr>
          <w:trHeight w:val="1108"/>
        </w:trPr>
        <w:tc>
          <w:tcPr>
            <w:tcW w:w="2122" w:type="dxa"/>
            <w:tcBorders>
              <w:top w:val="single" w:sz="4" w:space="0" w:color="000000"/>
              <w:left w:val="single" w:sz="4" w:space="0" w:color="000000"/>
              <w:bottom w:val="single" w:sz="4" w:space="0" w:color="000000"/>
              <w:right w:val="single" w:sz="4" w:space="0" w:color="000000"/>
            </w:tcBorders>
          </w:tcPr>
          <w:p w14:paraId="5215CD96" w14:textId="77777777" w:rsidR="00997B2D" w:rsidRDefault="00997B2D" w:rsidP="00997B2D">
            <w:pPr>
              <w:spacing w:after="0" w:line="259" w:lineRule="auto"/>
              <w:jc w:val="left"/>
            </w:pPr>
            <w:r>
              <w:t>Skaitiklio numeris</w:t>
            </w:r>
          </w:p>
        </w:tc>
        <w:tc>
          <w:tcPr>
            <w:tcW w:w="3891" w:type="dxa"/>
            <w:tcBorders>
              <w:top w:val="single" w:sz="4" w:space="0" w:color="000000"/>
              <w:left w:val="single" w:sz="4" w:space="0" w:color="000000"/>
              <w:bottom w:val="single" w:sz="4" w:space="0" w:color="000000"/>
              <w:right w:val="single" w:sz="4" w:space="0" w:color="000000"/>
            </w:tcBorders>
          </w:tcPr>
          <w:p w14:paraId="297CDCC5" w14:textId="77777777" w:rsidR="00997B2D" w:rsidRDefault="00997B2D">
            <w:pPr>
              <w:spacing w:after="16" w:line="259" w:lineRule="auto"/>
              <w:ind w:left="2" w:firstLine="0"/>
              <w:jc w:val="left"/>
            </w:pPr>
            <w:r>
              <w:t>Iš užduočių duomenų failo</w:t>
            </w:r>
          </w:p>
        </w:tc>
        <w:tc>
          <w:tcPr>
            <w:tcW w:w="3475" w:type="dxa"/>
            <w:tcBorders>
              <w:top w:val="single" w:sz="4" w:space="0" w:color="000000"/>
              <w:left w:val="single" w:sz="4" w:space="0" w:color="000000"/>
              <w:bottom w:val="single" w:sz="4" w:space="0" w:color="000000"/>
              <w:right w:val="single" w:sz="4" w:space="0" w:color="000000"/>
            </w:tcBorders>
          </w:tcPr>
          <w:p w14:paraId="362E2CE9" w14:textId="77777777" w:rsidR="00997B2D" w:rsidRDefault="00997B2D">
            <w:pPr>
              <w:spacing w:after="0" w:line="259" w:lineRule="auto"/>
              <w:ind w:left="0" w:firstLine="0"/>
              <w:jc w:val="left"/>
            </w:pPr>
          </w:p>
        </w:tc>
      </w:tr>
      <w:tr w:rsidR="00FB65A0" w14:paraId="72A76689" w14:textId="77777777" w:rsidTr="00A5727D">
        <w:trPr>
          <w:trHeight w:val="683"/>
        </w:trPr>
        <w:tc>
          <w:tcPr>
            <w:tcW w:w="2122" w:type="dxa"/>
            <w:tcBorders>
              <w:top w:val="single" w:sz="4" w:space="0" w:color="000000"/>
              <w:left w:val="single" w:sz="4" w:space="0" w:color="000000"/>
              <w:bottom w:val="single" w:sz="4" w:space="0" w:color="000000"/>
              <w:right w:val="single" w:sz="4" w:space="0" w:color="000000"/>
            </w:tcBorders>
          </w:tcPr>
          <w:p w14:paraId="067F3009" w14:textId="77777777" w:rsidR="00FB65A0" w:rsidRDefault="00997B2D">
            <w:pPr>
              <w:spacing w:after="0" w:line="259" w:lineRule="auto"/>
              <w:ind w:left="2" w:firstLine="0"/>
              <w:jc w:val="left"/>
            </w:pPr>
            <w:r>
              <w:t>Rodmuo</w:t>
            </w:r>
          </w:p>
        </w:tc>
        <w:tc>
          <w:tcPr>
            <w:tcW w:w="3891" w:type="dxa"/>
            <w:tcBorders>
              <w:top w:val="single" w:sz="4" w:space="0" w:color="000000"/>
              <w:left w:val="single" w:sz="4" w:space="0" w:color="000000"/>
              <w:bottom w:val="single" w:sz="4" w:space="0" w:color="000000"/>
              <w:right w:val="single" w:sz="4" w:space="0" w:color="000000"/>
            </w:tcBorders>
          </w:tcPr>
          <w:p w14:paraId="5862721B" w14:textId="77777777" w:rsidR="00FB65A0" w:rsidRDefault="00997B2D">
            <w:pPr>
              <w:spacing w:after="0" w:line="241" w:lineRule="auto"/>
              <w:ind w:left="2" w:firstLine="0"/>
              <w:jc w:val="left"/>
            </w:pPr>
            <w:r>
              <w:t>Sveikasis skaičius</w:t>
            </w:r>
          </w:p>
          <w:p w14:paraId="53C04F6C" w14:textId="77777777" w:rsidR="00FB65A0" w:rsidRDefault="00EA217E">
            <w:pPr>
              <w:spacing w:after="0" w:line="259" w:lineRule="auto"/>
              <w:ind w:left="2" w:firstLine="0"/>
              <w:jc w:val="left"/>
            </w:pPr>
            <w:r>
              <w:t xml:space="preserve"> </w:t>
            </w:r>
          </w:p>
        </w:tc>
        <w:tc>
          <w:tcPr>
            <w:tcW w:w="3475" w:type="dxa"/>
            <w:tcBorders>
              <w:top w:val="single" w:sz="4" w:space="0" w:color="000000"/>
              <w:left w:val="single" w:sz="4" w:space="0" w:color="000000"/>
              <w:bottom w:val="single" w:sz="4" w:space="0" w:color="000000"/>
              <w:right w:val="single" w:sz="4" w:space="0" w:color="000000"/>
            </w:tcBorders>
          </w:tcPr>
          <w:p w14:paraId="13B3C55E" w14:textId="77777777" w:rsidR="00FB65A0" w:rsidRDefault="00EA217E">
            <w:pPr>
              <w:spacing w:after="0" w:line="259" w:lineRule="auto"/>
              <w:ind w:left="0" w:firstLine="0"/>
              <w:jc w:val="left"/>
            </w:pPr>
            <w:r>
              <w:t xml:space="preserve"> </w:t>
            </w:r>
          </w:p>
        </w:tc>
      </w:tr>
      <w:tr w:rsidR="00997B2D" w14:paraId="4097D8E2" w14:textId="77777777" w:rsidTr="00A5727D">
        <w:trPr>
          <w:trHeight w:val="914"/>
        </w:trPr>
        <w:tc>
          <w:tcPr>
            <w:tcW w:w="2122" w:type="dxa"/>
            <w:tcBorders>
              <w:top w:val="single" w:sz="4" w:space="0" w:color="000000"/>
              <w:left w:val="single" w:sz="4" w:space="0" w:color="000000"/>
              <w:bottom w:val="single" w:sz="4" w:space="0" w:color="000000"/>
              <w:right w:val="single" w:sz="4" w:space="0" w:color="000000"/>
            </w:tcBorders>
          </w:tcPr>
          <w:p w14:paraId="1B15893D" w14:textId="77777777" w:rsidR="00997B2D" w:rsidRDefault="00997B2D" w:rsidP="00997B2D">
            <w:pPr>
              <w:spacing w:after="0" w:line="259" w:lineRule="auto"/>
              <w:ind w:left="2" w:firstLine="0"/>
              <w:jc w:val="left"/>
            </w:pPr>
            <w:r>
              <w:t xml:space="preserve">Užduotis įvykdyta </w:t>
            </w:r>
          </w:p>
        </w:tc>
        <w:tc>
          <w:tcPr>
            <w:tcW w:w="3891" w:type="dxa"/>
            <w:tcBorders>
              <w:top w:val="single" w:sz="4" w:space="0" w:color="000000"/>
              <w:left w:val="single" w:sz="4" w:space="0" w:color="000000"/>
              <w:bottom w:val="single" w:sz="4" w:space="0" w:color="000000"/>
              <w:right w:val="single" w:sz="4" w:space="0" w:color="000000"/>
            </w:tcBorders>
          </w:tcPr>
          <w:p w14:paraId="243E9931" w14:textId="77777777" w:rsidR="00997B2D" w:rsidRDefault="00997B2D" w:rsidP="00997B2D">
            <w:pPr>
              <w:spacing w:after="0" w:line="241" w:lineRule="auto"/>
              <w:ind w:left="2" w:firstLine="0"/>
              <w:jc w:val="left"/>
            </w:pPr>
            <w:r>
              <w:t xml:space="preserve">YYYY-MM-DD </w:t>
            </w:r>
          </w:p>
        </w:tc>
        <w:tc>
          <w:tcPr>
            <w:tcW w:w="3475" w:type="dxa"/>
            <w:tcBorders>
              <w:top w:val="single" w:sz="4" w:space="0" w:color="000000"/>
              <w:left w:val="single" w:sz="4" w:space="0" w:color="000000"/>
              <w:bottom w:val="single" w:sz="4" w:space="0" w:color="000000"/>
              <w:right w:val="single" w:sz="4" w:space="0" w:color="000000"/>
            </w:tcBorders>
          </w:tcPr>
          <w:p w14:paraId="1087B0D7" w14:textId="77777777" w:rsidR="00997B2D" w:rsidRDefault="00997B2D" w:rsidP="00997B2D">
            <w:pPr>
              <w:spacing w:after="0" w:line="259" w:lineRule="auto"/>
              <w:ind w:left="0" w:firstLine="0"/>
              <w:jc w:val="left"/>
            </w:pPr>
            <w:r>
              <w:t xml:space="preserve">Užduoties įvykdymo data </w:t>
            </w:r>
          </w:p>
        </w:tc>
      </w:tr>
      <w:tr w:rsidR="007D2376" w14:paraId="238E4469" w14:textId="77777777" w:rsidTr="00A5727D">
        <w:trPr>
          <w:trHeight w:val="1599"/>
        </w:trPr>
        <w:tc>
          <w:tcPr>
            <w:tcW w:w="2122" w:type="dxa"/>
            <w:tcBorders>
              <w:top w:val="single" w:sz="4" w:space="0" w:color="000000"/>
              <w:left w:val="single" w:sz="4" w:space="0" w:color="000000"/>
              <w:bottom w:val="single" w:sz="4" w:space="0" w:color="000000"/>
              <w:right w:val="single" w:sz="4" w:space="0" w:color="000000"/>
            </w:tcBorders>
          </w:tcPr>
          <w:p w14:paraId="1C683975" w14:textId="77777777" w:rsidR="007D2376" w:rsidRDefault="007D2376" w:rsidP="007D2376">
            <w:pPr>
              <w:spacing w:after="0" w:line="259" w:lineRule="auto"/>
              <w:ind w:left="2" w:firstLine="0"/>
              <w:jc w:val="left"/>
            </w:pPr>
            <w:r>
              <w:t xml:space="preserve">Rezultatas </w:t>
            </w:r>
          </w:p>
        </w:tc>
        <w:tc>
          <w:tcPr>
            <w:tcW w:w="3891" w:type="dxa"/>
            <w:tcBorders>
              <w:top w:val="single" w:sz="4" w:space="0" w:color="000000"/>
              <w:left w:val="single" w:sz="4" w:space="0" w:color="000000"/>
              <w:bottom w:val="single" w:sz="4" w:space="0" w:color="000000"/>
              <w:right w:val="single" w:sz="4" w:space="0" w:color="000000"/>
            </w:tcBorders>
          </w:tcPr>
          <w:p w14:paraId="657111CC" w14:textId="77777777" w:rsidR="007D2376" w:rsidRDefault="007D2376" w:rsidP="007D2376">
            <w:pPr>
              <w:spacing w:after="26" w:line="240" w:lineRule="auto"/>
              <w:ind w:left="0" w:firstLine="0"/>
              <w:jc w:val="left"/>
            </w:pPr>
            <w:r>
              <w:t xml:space="preserve">Vienas tekstas iš šių: </w:t>
            </w:r>
          </w:p>
          <w:p w14:paraId="3DC4A636" w14:textId="77777777" w:rsidR="007D2376" w:rsidRDefault="007D2376" w:rsidP="007D2376">
            <w:pPr>
              <w:spacing w:after="216" w:line="240" w:lineRule="auto"/>
              <w:ind w:left="0" w:firstLine="0"/>
              <w:jc w:val="left"/>
            </w:pPr>
            <w:r>
              <w:t xml:space="preserve">Įvykdyta </w:t>
            </w:r>
          </w:p>
          <w:p w14:paraId="3C293D0F" w14:textId="77777777" w:rsidR="007D2376" w:rsidRDefault="007D2376" w:rsidP="007D2376">
            <w:pPr>
              <w:spacing w:after="251" w:line="240" w:lineRule="auto"/>
              <w:ind w:left="0" w:firstLine="0"/>
              <w:jc w:val="left"/>
            </w:pPr>
            <w:r>
              <w:t xml:space="preserve">Nepatekta </w:t>
            </w:r>
          </w:p>
          <w:p w14:paraId="15184151" w14:textId="77777777" w:rsidR="007D2376" w:rsidRDefault="007D2376" w:rsidP="007D2376">
            <w:pPr>
              <w:spacing w:after="14" w:line="240" w:lineRule="auto"/>
              <w:ind w:left="0" w:firstLine="0"/>
              <w:jc w:val="left"/>
            </w:pPr>
            <w:r>
              <w:t xml:space="preserve">Grąžinta  </w:t>
            </w:r>
          </w:p>
          <w:p w14:paraId="5E8E843C" w14:textId="77777777" w:rsidR="007D2376" w:rsidRDefault="007D2376" w:rsidP="007D2376">
            <w:pPr>
              <w:spacing w:after="0" w:line="240" w:lineRule="auto"/>
              <w:ind w:left="2" w:firstLine="0"/>
              <w:jc w:val="left"/>
            </w:pPr>
            <w:r>
              <w:rPr>
                <w:i/>
              </w:rPr>
              <w:t>Pagal pateiktą klasifikatorių, gali būti patikslinta</w:t>
            </w:r>
            <w:r>
              <w:rPr>
                <w:i/>
                <w:vertAlign w:val="superscript"/>
              </w:rPr>
              <w:t>1</w:t>
            </w:r>
            <w:r>
              <w:t xml:space="preserve"> </w:t>
            </w:r>
          </w:p>
        </w:tc>
        <w:tc>
          <w:tcPr>
            <w:tcW w:w="3475" w:type="dxa"/>
            <w:tcBorders>
              <w:top w:val="single" w:sz="4" w:space="0" w:color="000000"/>
              <w:left w:val="single" w:sz="4" w:space="0" w:color="000000"/>
              <w:bottom w:val="single" w:sz="4" w:space="0" w:color="000000"/>
              <w:right w:val="single" w:sz="4" w:space="0" w:color="000000"/>
            </w:tcBorders>
          </w:tcPr>
          <w:p w14:paraId="1C73DA66" w14:textId="77777777" w:rsidR="007D2376" w:rsidRDefault="007D2376" w:rsidP="007D2376">
            <w:pPr>
              <w:spacing w:after="0" w:line="259" w:lineRule="auto"/>
              <w:ind w:left="0" w:firstLine="0"/>
              <w:jc w:val="left"/>
            </w:pPr>
            <w:r>
              <w:t xml:space="preserve">Pasirinkti pasiektą rezultatą. </w:t>
            </w:r>
          </w:p>
        </w:tc>
      </w:tr>
      <w:tr w:rsidR="007D2376" w14:paraId="6BCA216F" w14:textId="77777777" w:rsidTr="00A5727D">
        <w:trPr>
          <w:trHeight w:val="1599"/>
        </w:trPr>
        <w:tc>
          <w:tcPr>
            <w:tcW w:w="2122" w:type="dxa"/>
            <w:tcBorders>
              <w:top w:val="single" w:sz="4" w:space="0" w:color="000000"/>
              <w:left w:val="single" w:sz="4" w:space="0" w:color="000000"/>
              <w:bottom w:val="single" w:sz="4" w:space="0" w:color="000000"/>
              <w:right w:val="single" w:sz="4" w:space="0" w:color="000000"/>
            </w:tcBorders>
          </w:tcPr>
          <w:p w14:paraId="23E34351" w14:textId="77777777" w:rsidR="007D2376" w:rsidRDefault="007D2376" w:rsidP="007D2376">
            <w:pPr>
              <w:spacing w:after="0" w:line="259" w:lineRule="auto"/>
              <w:ind w:left="2" w:firstLine="0"/>
              <w:jc w:val="left"/>
            </w:pPr>
            <w:r>
              <w:t xml:space="preserve">Grąžinimo priežastis </w:t>
            </w:r>
          </w:p>
        </w:tc>
        <w:tc>
          <w:tcPr>
            <w:tcW w:w="3891" w:type="dxa"/>
            <w:tcBorders>
              <w:top w:val="single" w:sz="4" w:space="0" w:color="000000"/>
              <w:left w:val="single" w:sz="4" w:space="0" w:color="000000"/>
              <w:bottom w:val="single" w:sz="4" w:space="0" w:color="000000"/>
              <w:right w:val="single" w:sz="4" w:space="0" w:color="000000"/>
            </w:tcBorders>
          </w:tcPr>
          <w:p w14:paraId="609A45BA" w14:textId="77777777" w:rsidR="007D2376" w:rsidRDefault="007D2376" w:rsidP="007D2376">
            <w:pPr>
              <w:spacing w:after="216" w:line="240" w:lineRule="auto"/>
              <w:ind w:left="0" w:firstLine="0"/>
              <w:jc w:val="left"/>
            </w:pPr>
            <w:r>
              <w:t xml:space="preserve">Vienas tekstas iš šių: </w:t>
            </w:r>
          </w:p>
          <w:p w14:paraId="1971DF78" w14:textId="77777777" w:rsidR="007D2376" w:rsidRDefault="007D2376" w:rsidP="007D2376">
            <w:pPr>
              <w:spacing w:after="218" w:line="240" w:lineRule="auto"/>
              <w:ind w:left="0" w:firstLine="0"/>
              <w:jc w:val="left"/>
            </w:pPr>
            <w:r>
              <w:t xml:space="preserve">SAP </w:t>
            </w:r>
          </w:p>
          <w:p w14:paraId="4096AB7A" w14:textId="77777777" w:rsidR="007D2376" w:rsidRDefault="007D2376" w:rsidP="007D2376">
            <w:pPr>
              <w:spacing w:after="216" w:line="240" w:lineRule="auto"/>
              <w:ind w:left="0" w:firstLine="0"/>
              <w:jc w:val="left"/>
            </w:pPr>
            <w:r>
              <w:t xml:space="preserve">NVASUR </w:t>
            </w:r>
          </w:p>
          <w:p w14:paraId="6F3D3997" w14:textId="77777777" w:rsidR="007D2376" w:rsidRDefault="007D2376" w:rsidP="007D2376">
            <w:pPr>
              <w:spacing w:after="219" w:line="240" w:lineRule="auto"/>
              <w:ind w:left="0" w:firstLine="0"/>
              <w:jc w:val="left"/>
            </w:pPr>
            <w:r>
              <w:t xml:space="preserve">NAP* </w:t>
            </w:r>
          </w:p>
          <w:p w14:paraId="1AD740A2" w14:textId="77777777" w:rsidR="007D2376" w:rsidRDefault="007D2376" w:rsidP="007D2376">
            <w:pPr>
              <w:spacing w:after="216" w:line="240" w:lineRule="auto"/>
              <w:ind w:left="0" w:firstLine="0"/>
              <w:jc w:val="left"/>
            </w:pPr>
            <w:r>
              <w:t xml:space="preserve">NVV </w:t>
            </w:r>
          </w:p>
          <w:p w14:paraId="4ED7342F" w14:textId="77777777" w:rsidR="007D2376" w:rsidRDefault="007D2376" w:rsidP="007D2376">
            <w:pPr>
              <w:spacing w:after="218" w:line="240" w:lineRule="auto"/>
              <w:ind w:left="0" w:firstLine="0"/>
              <w:jc w:val="left"/>
            </w:pPr>
            <w:r>
              <w:t xml:space="preserve">TECHKL </w:t>
            </w:r>
          </w:p>
          <w:p w14:paraId="78FF71CA" w14:textId="77777777" w:rsidR="007D2376" w:rsidRDefault="007D2376" w:rsidP="007D2376">
            <w:pPr>
              <w:spacing w:after="26" w:line="240" w:lineRule="auto"/>
              <w:ind w:left="0" w:firstLine="0"/>
              <w:jc w:val="left"/>
            </w:pPr>
            <w:r>
              <w:rPr>
                <w:i/>
              </w:rPr>
              <w:t>Grąžinimo priežastys nurodomos tik esant rezultatui Gražinta.</w:t>
            </w:r>
            <w:r>
              <w:t xml:space="preserve"> </w:t>
            </w:r>
          </w:p>
        </w:tc>
        <w:tc>
          <w:tcPr>
            <w:tcW w:w="3475" w:type="dxa"/>
            <w:tcBorders>
              <w:top w:val="single" w:sz="4" w:space="0" w:color="000000"/>
              <w:left w:val="single" w:sz="4" w:space="0" w:color="000000"/>
              <w:bottom w:val="single" w:sz="4" w:space="0" w:color="000000"/>
              <w:right w:val="single" w:sz="4" w:space="0" w:color="000000"/>
            </w:tcBorders>
          </w:tcPr>
          <w:p w14:paraId="7ABD4E9C" w14:textId="77777777" w:rsidR="007D2376" w:rsidRDefault="007D2376" w:rsidP="007D2376">
            <w:pPr>
              <w:spacing w:after="163" w:line="312" w:lineRule="auto"/>
              <w:ind w:left="0" w:firstLine="0"/>
              <w:jc w:val="left"/>
            </w:pPr>
            <w:r>
              <w:t xml:space="preserve">Nurodyti vieną iš užduoties grąžinimo priežasčių. </w:t>
            </w:r>
          </w:p>
          <w:p w14:paraId="3CE3454A" w14:textId="77777777" w:rsidR="007B00E8" w:rsidRDefault="007B00E8" w:rsidP="007B00E8">
            <w:pPr>
              <w:spacing w:after="0" w:line="278" w:lineRule="auto"/>
              <w:ind w:left="0" w:firstLine="0"/>
              <w:jc w:val="left"/>
            </w:pPr>
            <w:r>
              <w:rPr>
                <w:i/>
              </w:rPr>
              <w:t xml:space="preserve">* Jei įvertinus visas aplinkybes manote, kad skaitiklis nurodytas užduotyje pakeistas kitu skaitikliu, pasirenkama </w:t>
            </w:r>
          </w:p>
          <w:p w14:paraId="31CEF642" w14:textId="38B2CF6E" w:rsidR="007D2376" w:rsidRDefault="007B00E8" w:rsidP="007D2376">
            <w:pPr>
              <w:spacing w:after="0" w:line="259" w:lineRule="auto"/>
              <w:ind w:left="0" w:firstLine="0"/>
              <w:jc w:val="left"/>
            </w:pPr>
            <w:r>
              <w:rPr>
                <w:i/>
              </w:rPr>
              <w:t>Grąžinimo priežastis NAP, o pastabose pateikiama naujai įrengto skaitiklio informacija (skaitiklio nr.)</w:t>
            </w:r>
            <w:r w:rsidR="007D2376">
              <w:rPr>
                <w:i/>
              </w:rPr>
              <w:t xml:space="preserve">. </w:t>
            </w:r>
          </w:p>
        </w:tc>
      </w:tr>
      <w:tr w:rsidR="007D2376" w14:paraId="5893ADDB" w14:textId="77777777" w:rsidTr="00A5727D">
        <w:trPr>
          <w:trHeight w:val="1599"/>
        </w:trPr>
        <w:tc>
          <w:tcPr>
            <w:tcW w:w="2122" w:type="dxa"/>
            <w:tcBorders>
              <w:top w:val="single" w:sz="4" w:space="0" w:color="000000"/>
              <w:left w:val="single" w:sz="4" w:space="0" w:color="000000"/>
              <w:bottom w:val="single" w:sz="4" w:space="0" w:color="000000"/>
              <w:right w:val="single" w:sz="4" w:space="0" w:color="000000"/>
            </w:tcBorders>
          </w:tcPr>
          <w:p w14:paraId="447188E6" w14:textId="77777777" w:rsidR="007D2376" w:rsidRDefault="007D2376" w:rsidP="007D2376">
            <w:pPr>
              <w:spacing w:after="0" w:line="259" w:lineRule="auto"/>
              <w:ind w:left="2" w:firstLine="0"/>
              <w:jc w:val="left"/>
            </w:pPr>
            <w:r>
              <w:lastRenderedPageBreak/>
              <w:t xml:space="preserve">Pastabos </w:t>
            </w:r>
          </w:p>
        </w:tc>
        <w:tc>
          <w:tcPr>
            <w:tcW w:w="3891" w:type="dxa"/>
            <w:tcBorders>
              <w:top w:val="single" w:sz="4" w:space="0" w:color="000000"/>
              <w:left w:val="single" w:sz="4" w:space="0" w:color="000000"/>
              <w:bottom w:val="single" w:sz="4" w:space="0" w:color="000000"/>
              <w:right w:val="single" w:sz="4" w:space="0" w:color="000000"/>
            </w:tcBorders>
          </w:tcPr>
          <w:p w14:paraId="0915D69F" w14:textId="77777777" w:rsidR="007B00E8" w:rsidRPr="007B00E8" w:rsidRDefault="007B00E8" w:rsidP="007B00E8">
            <w:pPr>
              <w:spacing w:after="26" w:line="240" w:lineRule="auto"/>
              <w:ind w:left="0" w:firstLine="0"/>
              <w:jc w:val="left"/>
            </w:pPr>
            <w:r w:rsidRPr="007B00E8">
              <w:t xml:space="preserve">Laisvas tekstas, pvz.: </w:t>
            </w:r>
          </w:p>
          <w:p w14:paraId="25D74D1B" w14:textId="77777777" w:rsidR="007B00E8" w:rsidRPr="007B00E8" w:rsidRDefault="007B00E8" w:rsidP="007B00E8">
            <w:pPr>
              <w:spacing w:after="26" w:line="240" w:lineRule="auto"/>
              <w:ind w:left="0" w:firstLine="0"/>
              <w:jc w:val="left"/>
            </w:pPr>
            <w:r w:rsidRPr="007B00E8">
              <w:t xml:space="preserve">Neįsileidžia Klientas </w:t>
            </w:r>
          </w:p>
          <w:p w14:paraId="4FB5D941" w14:textId="77777777" w:rsidR="007B00E8" w:rsidRPr="007B00E8" w:rsidRDefault="007B00E8" w:rsidP="007B00E8">
            <w:pPr>
              <w:spacing w:after="26" w:line="240" w:lineRule="auto"/>
              <w:ind w:left="0" w:firstLine="0"/>
              <w:jc w:val="left"/>
            </w:pPr>
            <w:r w:rsidRPr="007B00E8">
              <w:t>Sudegęs namas</w:t>
            </w:r>
          </w:p>
          <w:p w14:paraId="7E73B29B" w14:textId="24CF28F9" w:rsidR="007D2376" w:rsidRDefault="007B00E8" w:rsidP="007D2376">
            <w:pPr>
              <w:spacing w:after="26" w:line="240" w:lineRule="auto"/>
              <w:ind w:left="0" w:firstLine="0"/>
              <w:jc w:val="left"/>
            </w:pPr>
            <w:r w:rsidRPr="007B00E8">
              <w:t>Neteisingai nurodyta apskaitos įrengimo vieta ir kt.</w:t>
            </w:r>
          </w:p>
        </w:tc>
        <w:tc>
          <w:tcPr>
            <w:tcW w:w="3475" w:type="dxa"/>
            <w:tcBorders>
              <w:top w:val="single" w:sz="4" w:space="0" w:color="000000"/>
              <w:left w:val="single" w:sz="4" w:space="0" w:color="000000"/>
              <w:bottom w:val="single" w:sz="4" w:space="0" w:color="000000"/>
              <w:right w:val="single" w:sz="4" w:space="0" w:color="000000"/>
            </w:tcBorders>
          </w:tcPr>
          <w:p w14:paraId="3797E0B1" w14:textId="77777777" w:rsidR="007D2376" w:rsidRDefault="007D2376" w:rsidP="007D2376">
            <w:pPr>
              <w:spacing w:after="0" w:line="259" w:lineRule="auto"/>
              <w:ind w:left="0" w:firstLine="0"/>
              <w:jc w:val="left"/>
            </w:pPr>
            <w:r>
              <w:t xml:space="preserve"> </w:t>
            </w:r>
          </w:p>
        </w:tc>
      </w:tr>
      <w:tr w:rsidR="007D2376" w14:paraId="0875620F" w14:textId="77777777" w:rsidTr="00A5727D">
        <w:trPr>
          <w:trHeight w:val="1599"/>
        </w:trPr>
        <w:tc>
          <w:tcPr>
            <w:tcW w:w="2122" w:type="dxa"/>
            <w:tcBorders>
              <w:top w:val="single" w:sz="4" w:space="0" w:color="000000"/>
              <w:left w:val="single" w:sz="4" w:space="0" w:color="000000"/>
              <w:bottom w:val="single" w:sz="4" w:space="0" w:color="000000"/>
              <w:right w:val="single" w:sz="4" w:space="0" w:color="000000"/>
            </w:tcBorders>
          </w:tcPr>
          <w:p w14:paraId="3481964E" w14:textId="77777777" w:rsidR="007D2376" w:rsidRDefault="007D2376" w:rsidP="007D2376">
            <w:pPr>
              <w:spacing w:after="0" w:line="259" w:lineRule="auto"/>
              <w:ind w:left="2" w:firstLine="0"/>
              <w:jc w:val="left"/>
            </w:pPr>
            <w:r>
              <w:t xml:space="preserve">Patikslintas telefono nr </w:t>
            </w:r>
          </w:p>
        </w:tc>
        <w:tc>
          <w:tcPr>
            <w:tcW w:w="3891" w:type="dxa"/>
            <w:tcBorders>
              <w:top w:val="single" w:sz="4" w:space="0" w:color="000000"/>
              <w:left w:val="single" w:sz="4" w:space="0" w:color="000000"/>
              <w:bottom w:val="single" w:sz="4" w:space="0" w:color="000000"/>
              <w:right w:val="single" w:sz="4" w:space="0" w:color="000000"/>
            </w:tcBorders>
          </w:tcPr>
          <w:p w14:paraId="6A700FD1" w14:textId="77777777" w:rsidR="007D2376" w:rsidRDefault="007D2376" w:rsidP="007D2376">
            <w:pPr>
              <w:spacing w:after="26" w:line="240" w:lineRule="auto"/>
              <w:ind w:left="0" w:firstLine="0"/>
              <w:jc w:val="left"/>
            </w:pPr>
            <w:r>
              <w:t xml:space="preserve">Neprivalomas (tekstas) </w:t>
            </w:r>
          </w:p>
        </w:tc>
        <w:tc>
          <w:tcPr>
            <w:tcW w:w="3475" w:type="dxa"/>
            <w:tcBorders>
              <w:top w:val="single" w:sz="4" w:space="0" w:color="000000"/>
              <w:left w:val="single" w:sz="4" w:space="0" w:color="000000"/>
              <w:bottom w:val="single" w:sz="4" w:space="0" w:color="000000"/>
              <w:right w:val="single" w:sz="4" w:space="0" w:color="000000"/>
            </w:tcBorders>
          </w:tcPr>
          <w:p w14:paraId="681BAAD3" w14:textId="77777777" w:rsidR="007D2376" w:rsidRDefault="007D2376" w:rsidP="007D2376">
            <w:pPr>
              <w:spacing w:after="0" w:line="259" w:lineRule="auto"/>
              <w:ind w:left="0" w:firstLine="0"/>
              <w:jc w:val="left"/>
            </w:pPr>
            <w:r>
              <w:t xml:space="preserve">Nurodomas tik patikslintas telefono numeris (šios informacijos nerašyti pastabose) </w:t>
            </w:r>
          </w:p>
        </w:tc>
      </w:tr>
      <w:tr w:rsidR="007D2376" w14:paraId="3D0DF465" w14:textId="77777777" w:rsidTr="00A5727D">
        <w:trPr>
          <w:trHeight w:val="1392"/>
        </w:trPr>
        <w:tc>
          <w:tcPr>
            <w:tcW w:w="2122" w:type="dxa"/>
            <w:tcBorders>
              <w:top w:val="single" w:sz="4" w:space="0" w:color="000000"/>
              <w:left w:val="single" w:sz="4" w:space="0" w:color="000000"/>
              <w:bottom w:val="single" w:sz="4" w:space="0" w:color="000000"/>
              <w:right w:val="single" w:sz="4" w:space="0" w:color="000000"/>
            </w:tcBorders>
          </w:tcPr>
          <w:p w14:paraId="1A3F812A" w14:textId="77777777" w:rsidR="007D2376" w:rsidRDefault="007D2376" w:rsidP="007D2376">
            <w:pPr>
              <w:spacing w:after="0" w:line="259" w:lineRule="auto"/>
              <w:ind w:left="2" w:firstLine="0"/>
              <w:jc w:val="left"/>
            </w:pPr>
            <w:r>
              <w:t xml:space="preserve">Patikslintas vardas-pavardė arba įmonės pavadinimas </w:t>
            </w:r>
          </w:p>
        </w:tc>
        <w:tc>
          <w:tcPr>
            <w:tcW w:w="3891" w:type="dxa"/>
            <w:tcBorders>
              <w:top w:val="single" w:sz="4" w:space="0" w:color="000000"/>
              <w:left w:val="single" w:sz="4" w:space="0" w:color="000000"/>
              <w:bottom w:val="single" w:sz="4" w:space="0" w:color="000000"/>
              <w:right w:val="single" w:sz="4" w:space="0" w:color="000000"/>
            </w:tcBorders>
          </w:tcPr>
          <w:p w14:paraId="114AE614" w14:textId="77777777" w:rsidR="007D2376" w:rsidRDefault="007D2376" w:rsidP="007D2376">
            <w:pPr>
              <w:spacing w:after="26" w:line="240" w:lineRule="auto"/>
              <w:ind w:left="0" w:firstLine="0"/>
              <w:jc w:val="left"/>
            </w:pPr>
            <w:r>
              <w:t xml:space="preserve">Neprivalomas (tekstas) </w:t>
            </w:r>
          </w:p>
        </w:tc>
        <w:tc>
          <w:tcPr>
            <w:tcW w:w="3475" w:type="dxa"/>
            <w:tcBorders>
              <w:top w:val="single" w:sz="4" w:space="0" w:color="000000"/>
              <w:left w:val="single" w:sz="4" w:space="0" w:color="000000"/>
              <w:bottom w:val="single" w:sz="4" w:space="0" w:color="000000"/>
              <w:right w:val="single" w:sz="4" w:space="0" w:color="000000"/>
            </w:tcBorders>
          </w:tcPr>
          <w:p w14:paraId="01693B20" w14:textId="77777777" w:rsidR="007D2376" w:rsidRDefault="007D2376" w:rsidP="007D2376">
            <w:pPr>
              <w:spacing w:after="0" w:line="259" w:lineRule="auto"/>
              <w:ind w:left="0" w:firstLine="0"/>
              <w:jc w:val="left"/>
            </w:pPr>
            <w:r>
              <w:t xml:space="preserve">Nurodomas tik patikslintas vardas-pavardė, įmonės pavadinimas (šios informacijos nerašyti pastabose) </w:t>
            </w:r>
          </w:p>
        </w:tc>
      </w:tr>
      <w:tr w:rsidR="007D2376" w14:paraId="689C1C30" w14:textId="77777777" w:rsidTr="00A5727D">
        <w:trPr>
          <w:trHeight w:val="844"/>
        </w:trPr>
        <w:tc>
          <w:tcPr>
            <w:tcW w:w="2122" w:type="dxa"/>
            <w:tcBorders>
              <w:top w:val="single" w:sz="4" w:space="0" w:color="000000"/>
              <w:left w:val="single" w:sz="4" w:space="0" w:color="000000"/>
              <w:bottom w:val="single" w:sz="4" w:space="0" w:color="000000"/>
              <w:right w:val="single" w:sz="4" w:space="0" w:color="000000"/>
            </w:tcBorders>
          </w:tcPr>
          <w:p w14:paraId="5B65A241" w14:textId="77777777" w:rsidR="007D2376" w:rsidRDefault="007D2376" w:rsidP="007D2376">
            <w:pPr>
              <w:spacing w:after="0" w:line="259" w:lineRule="auto"/>
              <w:ind w:left="2" w:firstLine="0"/>
              <w:jc w:val="left"/>
            </w:pPr>
            <w:r>
              <w:t xml:space="preserve">Patikslintas adresas </w:t>
            </w:r>
          </w:p>
        </w:tc>
        <w:tc>
          <w:tcPr>
            <w:tcW w:w="3891" w:type="dxa"/>
            <w:tcBorders>
              <w:top w:val="single" w:sz="4" w:space="0" w:color="000000"/>
              <w:left w:val="single" w:sz="4" w:space="0" w:color="000000"/>
              <w:bottom w:val="single" w:sz="4" w:space="0" w:color="000000"/>
              <w:right w:val="single" w:sz="4" w:space="0" w:color="000000"/>
            </w:tcBorders>
          </w:tcPr>
          <w:p w14:paraId="650E7B91" w14:textId="77777777" w:rsidR="007D2376" w:rsidRDefault="007D2376" w:rsidP="007D2376">
            <w:pPr>
              <w:spacing w:after="26" w:line="240" w:lineRule="auto"/>
              <w:ind w:left="0" w:firstLine="0"/>
              <w:jc w:val="left"/>
            </w:pPr>
            <w:r>
              <w:t xml:space="preserve">Neprivalomas (tekstas) </w:t>
            </w:r>
          </w:p>
        </w:tc>
        <w:tc>
          <w:tcPr>
            <w:tcW w:w="3475" w:type="dxa"/>
            <w:tcBorders>
              <w:top w:val="single" w:sz="4" w:space="0" w:color="000000"/>
              <w:left w:val="single" w:sz="4" w:space="0" w:color="000000"/>
              <w:bottom w:val="single" w:sz="4" w:space="0" w:color="000000"/>
              <w:right w:val="single" w:sz="4" w:space="0" w:color="000000"/>
            </w:tcBorders>
          </w:tcPr>
          <w:p w14:paraId="77A74F5A" w14:textId="77777777" w:rsidR="007D2376" w:rsidRDefault="007D2376" w:rsidP="007D2376">
            <w:pPr>
              <w:spacing w:after="0" w:line="259" w:lineRule="auto"/>
              <w:ind w:left="0" w:firstLine="0"/>
              <w:jc w:val="left"/>
            </w:pPr>
            <w:r>
              <w:t xml:space="preserve">Nurodomas tik patikslintas adresas (šios informacijos nerašyti pastabose) </w:t>
            </w:r>
          </w:p>
        </w:tc>
      </w:tr>
      <w:tr w:rsidR="007D2376" w14:paraId="0F9FB16E" w14:textId="77777777" w:rsidTr="00A5727D">
        <w:trPr>
          <w:trHeight w:val="1111"/>
        </w:trPr>
        <w:tc>
          <w:tcPr>
            <w:tcW w:w="2122" w:type="dxa"/>
            <w:tcBorders>
              <w:top w:val="single" w:sz="4" w:space="0" w:color="000000"/>
              <w:left w:val="single" w:sz="4" w:space="0" w:color="000000"/>
              <w:bottom w:val="single" w:sz="4" w:space="0" w:color="000000"/>
              <w:right w:val="single" w:sz="4" w:space="0" w:color="000000"/>
            </w:tcBorders>
          </w:tcPr>
          <w:p w14:paraId="47F25E3D" w14:textId="77777777" w:rsidR="007D2376" w:rsidRDefault="007D2376" w:rsidP="007D2376">
            <w:pPr>
              <w:spacing w:after="0" w:line="259" w:lineRule="auto"/>
              <w:ind w:left="2" w:firstLine="0"/>
              <w:jc w:val="left"/>
            </w:pPr>
            <w:r>
              <w:t xml:space="preserve">El. pašto adresas </w:t>
            </w:r>
          </w:p>
        </w:tc>
        <w:tc>
          <w:tcPr>
            <w:tcW w:w="3891" w:type="dxa"/>
            <w:tcBorders>
              <w:top w:val="single" w:sz="4" w:space="0" w:color="000000"/>
              <w:left w:val="single" w:sz="4" w:space="0" w:color="000000"/>
              <w:bottom w:val="single" w:sz="4" w:space="0" w:color="000000"/>
              <w:right w:val="single" w:sz="4" w:space="0" w:color="000000"/>
            </w:tcBorders>
          </w:tcPr>
          <w:p w14:paraId="38162D37" w14:textId="77777777" w:rsidR="007D2376" w:rsidRDefault="007D2376" w:rsidP="007D2376">
            <w:pPr>
              <w:spacing w:after="26" w:line="240" w:lineRule="auto"/>
              <w:ind w:left="0" w:firstLine="0"/>
              <w:jc w:val="left"/>
            </w:pPr>
            <w:r>
              <w:t xml:space="preserve">Neprivalomas (tekstas) </w:t>
            </w:r>
          </w:p>
        </w:tc>
        <w:tc>
          <w:tcPr>
            <w:tcW w:w="3475" w:type="dxa"/>
            <w:tcBorders>
              <w:top w:val="single" w:sz="4" w:space="0" w:color="000000"/>
              <w:left w:val="single" w:sz="4" w:space="0" w:color="000000"/>
              <w:bottom w:val="single" w:sz="4" w:space="0" w:color="000000"/>
              <w:right w:val="single" w:sz="4" w:space="0" w:color="000000"/>
            </w:tcBorders>
          </w:tcPr>
          <w:p w14:paraId="45D175C4" w14:textId="77777777" w:rsidR="007D2376" w:rsidRDefault="007D2376" w:rsidP="007D2376">
            <w:pPr>
              <w:spacing w:after="0" w:line="259" w:lineRule="auto"/>
              <w:ind w:left="0" w:firstLine="0"/>
              <w:jc w:val="left"/>
            </w:pPr>
            <w:r>
              <w:t xml:space="preserve">Nurodomas tik patikslintas el. pašto adresas (šios informacijos nerašyti pastabose) </w:t>
            </w:r>
          </w:p>
        </w:tc>
      </w:tr>
      <w:tr w:rsidR="007D2376" w14:paraId="7A3A9EFC" w14:textId="77777777" w:rsidTr="00A5727D">
        <w:trPr>
          <w:trHeight w:val="972"/>
        </w:trPr>
        <w:tc>
          <w:tcPr>
            <w:tcW w:w="2122" w:type="dxa"/>
            <w:tcBorders>
              <w:top w:val="single" w:sz="4" w:space="0" w:color="000000"/>
              <w:left w:val="single" w:sz="4" w:space="0" w:color="000000"/>
              <w:bottom w:val="single" w:sz="4" w:space="0" w:color="000000"/>
              <w:right w:val="single" w:sz="4" w:space="0" w:color="000000"/>
            </w:tcBorders>
          </w:tcPr>
          <w:p w14:paraId="7C667889" w14:textId="77777777" w:rsidR="007D2376" w:rsidRDefault="007D2376" w:rsidP="007D2376">
            <w:pPr>
              <w:spacing w:after="0" w:line="259" w:lineRule="auto"/>
              <w:ind w:left="2" w:firstLine="0"/>
              <w:jc w:val="left"/>
            </w:pPr>
            <w:r>
              <w:t>TR požymis</w:t>
            </w:r>
          </w:p>
        </w:tc>
        <w:tc>
          <w:tcPr>
            <w:tcW w:w="3891" w:type="dxa"/>
            <w:tcBorders>
              <w:top w:val="single" w:sz="4" w:space="0" w:color="000000"/>
              <w:left w:val="single" w:sz="4" w:space="0" w:color="000000"/>
              <w:bottom w:val="single" w:sz="4" w:space="0" w:color="000000"/>
              <w:right w:val="single" w:sz="4" w:space="0" w:color="000000"/>
            </w:tcBorders>
          </w:tcPr>
          <w:p w14:paraId="022B2D17" w14:textId="77777777" w:rsidR="007D2376" w:rsidRDefault="007D2376" w:rsidP="007D2376">
            <w:pPr>
              <w:spacing w:after="26" w:line="240" w:lineRule="auto"/>
              <w:ind w:left="0" w:firstLine="0"/>
              <w:jc w:val="left"/>
            </w:pPr>
            <w:r>
              <w:t>Gauta/negauta</w:t>
            </w:r>
          </w:p>
        </w:tc>
        <w:tc>
          <w:tcPr>
            <w:tcW w:w="3475" w:type="dxa"/>
            <w:tcBorders>
              <w:top w:val="single" w:sz="4" w:space="0" w:color="000000"/>
              <w:left w:val="single" w:sz="4" w:space="0" w:color="000000"/>
              <w:bottom w:val="single" w:sz="4" w:space="0" w:color="000000"/>
              <w:right w:val="single" w:sz="4" w:space="0" w:color="000000"/>
            </w:tcBorders>
          </w:tcPr>
          <w:p w14:paraId="4D6D6EA5" w14:textId="77777777" w:rsidR="007D2376" w:rsidRDefault="007D2376" w:rsidP="007D2376">
            <w:pPr>
              <w:spacing w:after="0" w:line="259" w:lineRule="auto"/>
              <w:ind w:left="0" w:firstLine="0"/>
              <w:jc w:val="left"/>
            </w:pPr>
            <w:r>
              <w:t>Nurodoma ar gautas Kliento sutikimas (parašas) dėl tiesioginės rinkodaros</w:t>
            </w:r>
          </w:p>
        </w:tc>
      </w:tr>
    </w:tbl>
    <w:p w14:paraId="35F221BC" w14:textId="77777777" w:rsidR="00FB65A0" w:rsidRDefault="00EA217E">
      <w:pPr>
        <w:spacing w:after="18" w:line="259" w:lineRule="auto"/>
        <w:ind w:left="0" w:firstLine="0"/>
        <w:jc w:val="left"/>
      </w:pPr>
      <w:r>
        <w:t xml:space="preserve"> </w:t>
      </w:r>
    </w:p>
    <w:p w14:paraId="2504EA43" w14:textId="77777777" w:rsidR="00FB65A0" w:rsidRDefault="00EA217E">
      <w:pPr>
        <w:ind w:left="-5" w:right="615"/>
      </w:pPr>
      <w:r>
        <w:t xml:space="preserve">9.5.    Duomenų įkėlimo metu bus tikrinamas informacijos teisingumas, mažiausiai pagal šias taisykles: </w:t>
      </w:r>
    </w:p>
    <w:p w14:paraId="489BD253" w14:textId="77777777" w:rsidR="00FB65A0" w:rsidRDefault="00EA217E">
      <w:pPr>
        <w:numPr>
          <w:ilvl w:val="0"/>
          <w:numId w:val="7"/>
        </w:numPr>
        <w:ind w:right="52" w:hanging="232"/>
      </w:pPr>
      <w:r>
        <w:t xml:space="preserve">rodmens ženkliškumas turi būti ne didesnis už skalės ženkliškumą; </w:t>
      </w:r>
    </w:p>
    <w:p w14:paraId="1CE086A8" w14:textId="77777777" w:rsidR="00FB65A0" w:rsidRDefault="00EA217E">
      <w:pPr>
        <w:numPr>
          <w:ilvl w:val="0"/>
          <w:numId w:val="7"/>
        </w:numPr>
        <w:ind w:right="52" w:hanging="232"/>
      </w:pPr>
      <w:r>
        <w:t xml:space="preserve">rodmuo didesnis / mažesnis už anksčiau buvusį (jei skaitiklio rodmenys persivertė). </w:t>
      </w:r>
    </w:p>
    <w:p w14:paraId="6C9A9FF6" w14:textId="77777777" w:rsidR="00FB65A0" w:rsidRDefault="00EA217E">
      <w:pPr>
        <w:spacing w:after="18" w:line="259" w:lineRule="auto"/>
        <w:ind w:left="0" w:firstLine="0"/>
        <w:jc w:val="left"/>
      </w:pPr>
      <w:r>
        <w:t xml:space="preserve"> </w:t>
      </w:r>
    </w:p>
    <w:p w14:paraId="02F7A4C5" w14:textId="77777777" w:rsidR="00516BF7" w:rsidRDefault="00516BF7" w:rsidP="00516BF7">
      <w:pPr>
        <w:tabs>
          <w:tab w:val="left" w:pos="426"/>
        </w:tabs>
        <w:ind w:left="0" w:right="52" w:firstLine="0"/>
      </w:pPr>
      <w:r>
        <w:t xml:space="preserve">9.6. Jei duomenys importuojami sėkmingai ir be klaidų, pateikiamas tuščias importo klaidų failas. </w:t>
      </w:r>
    </w:p>
    <w:p w14:paraId="7178CB8A" w14:textId="77777777" w:rsidR="00516BF7" w:rsidRDefault="00516BF7" w:rsidP="00516BF7">
      <w:pPr>
        <w:tabs>
          <w:tab w:val="left" w:pos="567"/>
        </w:tabs>
        <w:ind w:left="1" w:right="52" w:firstLine="0"/>
      </w:pPr>
      <w:r>
        <w:t xml:space="preserve">9.7. Po failo importavimo, bus suformuota importo būsena ir aptiktos klaidos pateikiamos importo rezultatų faile. </w:t>
      </w:r>
    </w:p>
    <w:p w14:paraId="42257342" w14:textId="77777777" w:rsidR="00516BF7" w:rsidRDefault="00516BF7" w:rsidP="00516BF7">
      <w:pPr>
        <w:ind w:left="1" w:right="52" w:firstLine="0"/>
      </w:pPr>
      <w:r>
        <w:t xml:space="preserve">9.8. Importo klaidų duomenų failas: </w:t>
      </w:r>
    </w:p>
    <w:p w14:paraId="31C37AC7" w14:textId="77777777" w:rsidR="00516BF7" w:rsidRDefault="00516BF7" w:rsidP="00516BF7">
      <w:pPr>
        <w:ind w:left="-5" w:right="52"/>
      </w:pPr>
      <w:r>
        <w:t xml:space="preserve">9.8.1. Failas pateikiamas portale, arba portalui neveikiant, atsiunčiamas Paslaugų teikėjo įgaliotam darbuotojui elektroniniu paštu; </w:t>
      </w:r>
    </w:p>
    <w:p w14:paraId="3349E8EE" w14:textId="77777777" w:rsidR="00516BF7" w:rsidRDefault="00516BF7" w:rsidP="00516BF7">
      <w:pPr>
        <w:ind w:left="-5" w:right="52"/>
      </w:pPr>
      <w:r>
        <w:t xml:space="preserve">9.8.2. Klaidos, kurių indentifikavimui reikia Užsakovo darbuotojo patvirtinimo (papildomo tikrinimo), Paslaugų teikėjui gali būti pateikiamos atskiru failu.  </w:t>
      </w:r>
    </w:p>
    <w:p w14:paraId="3579B4A0" w14:textId="77777777" w:rsidR="00516BF7" w:rsidRDefault="00516BF7" w:rsidP="00516BF7">
      <w:pPr>
        <w:spacing w:after="248"/>
        <w:ind w:left="-5" w:right="15"/>
        <w:jc w:val="left"/>
      </w:pPr>
      <w:r>
        <w:t xml:space="preserve">9.8.3. 3 lentelėje nurodyti duomenys, kurie bus pateikiami Užsakovo Paslaugų teikėjui apie pateiktą klaidingą atliktos rodmenų nurašymo </w:t>
      </w:r>
      <w:r>
        <w:tab/>
        <w:t xml:space="preserve">užduoties informaciją. Failo vardas: </w:t>
      </w:r>
      <w:r w:rsidRPr="00516BF7">
        <w:rPr>
          <w:b/>
        </w:rPr>
        <w:t>D</w:t>
      </w:r>
      <w:r>
        <w:rPr>
          <w:b/>
        </w:rPr>
        <w:t xml:space="preserve">RN_rezultatai_klaidos_RRR_YYYYMMDD_HHMI.csv </w:t>
      </w:r>
      <w:r>
        <w:rPr>
          <w:b/>
        </w:rPr>
        <w:tab/>
      </w:r>
      <w:r>
        <w:t xml:space="preserve">(Failo vardo </w:t>
      </w:r>
      <w:r w:rsidRPr="00516BF7">
        <w:rPr>
          <w:b/>
        </w:rPr>
        <w:t>D</w:t>
      </w:r>
      <w:r>
        <w:rPr>
          <w:b/>
        </w:rPr>
        <w:t>RN_rezultatai_klaidos_RRR_YYYYMMDD_HHMI</w:t>
      </w:r>
      <w:r>
        <w:t xml:space="preserve"> fragmentas  suformuojamas pagal importuojamą RN užduočių rezultatų duomenų failo vardą). </w:t>
      </w:r>
    </w:p>
    <w:p w14:paraId="19132084" w14:textId="77777777" w:rsidR="00516BF7" w:rsidRDefault="00516BF7" w:rsidP="00516BF7">
      <w:pPr>
        <w:ind w:left="-5" w:right="52"/>
      </w:pPr>
    </w:p>
    <w:p w14:paraId="0DD318E2" w14:textId="77777777" w:rsidR="00516BF7" w:rsidRDefault="00516BF7" w:rsidP="00516BF7">
      <w:pPr>
        <w:ind w:left="-5" w:right="52"/>
      </w:pPr>
      <w:r>
        <w:t>6 lentelė</w:t>
      </w:r>
    </w:p>
    <w:tbl>
      <w:tblPr>
        <w:tblStyle w:val="TableGrid"/>
        <w:tblW w:w="8274" w:type="dxa"/>
        <w:tblInd w:w="2" w:type="dxa"/>
        <w:tblCellMar>
          <w:top w:w="7" w:type="dxa"/>
          <w:left w:w="108" w:type="dxa"/>
          <w:right w:w="115" w:type="dxa"/>
        </w:tblCellMar>
        <w:tblLook w:val="04A0" w:firstRow="1" w:lastRow="0" w:firstColumn="1" w:lastColumn="0" w:noHBand="0" w:noVBand="1"/>
      </w:tblPr>
      <w:tblGrid>
        <w:gridCol w:w="8274"/>
      </w:tblGrid>
      <w:tr w:rsidR="00516BF7" w14:paraId="038D3BF6" w14:textId="77777777" w:rsidTr="00D31887">
        <w:trPr>
          <w:trHeight w:val="409"/>
        </w:trPr>
        <w:tc>
          <w:tcPr>
            <w:tcW w:w="8274" w:type="dxa"/>
            <w:tcBorders>
              <w:top w:val="single" w:sz="2" w:space="0" w:color="BFBFBF"/>
              <w:left w:val="single" w:sz="2" w:space="0" w:color="BFBFBF"/>
              <w:bottom w:val="single" w:sz="2" w:space="0" w:color="BFBFBF"/>
              <w:right w:val="single" w:sz="2" w:space="0" w:color="BFBFBF"/>
            </w:tcBorders>
          </w:tcPr>
          <w:p w14:paraId="766E6107" w14:textId="77777777" w:rsidR="00516BF7" w:rsidRDefault="00516BF7" w:rsidP="00D31887">
            <w:pPr>
              <w:spacing w:after="0" w:line="259" w:lineRule="auto"/>
              <w:ind w:left="0" w:firstLine="0"/>
              <w:jc w:val="left"/>
            </w:pPr>
            <w:r>
              <w:rPr>
                <w:b/>
              </w:rPr>
              <w:t xml:space="preserve">Atributas </w:t>
            </w:r>
          </w:p>
        </w:tc>
      </w:tr>
      <w:tr w:rsidR="00516BF7" w14:paraId="6D1D3AD3" w14:textId="77777777" w:rsidTr="00D31887">
        <w:trPr>
          <w:trHeight w:val="411"/>
        </w:trPr>
        <w:tc>
          <w:tcPr>
            <w:tcW w:w="8274" w:type="dxa"/>
            <w:tcBorders>
              <w:top w:val="single" w:sz="2" w:space="0" w:color="BFBFBF"/>
              <w:left w:val="single" w:sz="2" w:space="0" w:color="BFBFBF"/>
              <w:bottom w:val="single" w:sz="2" w:space="0" w:color="BFBFBF"/>
              <w:right w:val="single" w:sz="2" w:space="0" w:color="BFBFBF"/>
            </w:tcBorders>
          </w:tcPr>
          <w:p w14:paraId="5C420DEE" w14:textId="77777777" w:rsidR="00516BF7" w:rsidRDefault="00516BF7" w:rsidP="00D31887">
            <w:pPr>
              <w:spacing w:after="0" w:line="259" w:lineRule="auto"/>
              <w:ind w:left="0" w:firstLine="0"/>
              <w:jc w:val="left"/>
            </w:pPr>
            <w:r>
              <w:t xml:space="preserve">Plano kodas </w:t>
            </w:r>
          </w:p>
        </w:tc>
      </w:tr>
      <w:tr w:rsidR="00516BF7" w14:paraId="1E6AE104" w14:textId="77777777" w:rsidTr="00D31887">
        <w:trPr>
          <w:trHeight w:val="409"/>
        </w:trPr>
        <w:tc>
          <w:tcPr>
            <w:tcW w:w="8274" w:type="dxa"/>
            <w:tcBorders>
              <w:top w:val="single" w:sz="2" w:space="0" w:color="BFBFBF"/>
              <w:left w:val="single" w:sz="2" w:space="0" w:color="BFBFBF"/>
              <w:bottom w:val="single" w:sz="2" w:space="0" w:color="BFBFBF"/>
              <w:right w:val="single" w:sz="2" w:space="0" w:color="BFBFBF"/>
            </w:tcBorders>
          </w:tcPr>
          <w:p w14:paraId="1566A8EA" w14:textId="77777777" w:rsidR="00516BF7" w:rsidRDefault="00516BF7" w:rsidP="00D31887">
            <w:pPr>
              <w:spacing w:after="0" w:line="259" w:lineRule="auto"/>
              <w:ind w:left="0" w:firstLine="0"/>
              <w:jc w:val="left"/>
            </w:pPr>
            <w:r>
              <w:lastRenderedPageBreak/>
              <w:t>Objekto nr.</w:t>
            </w:r>
          </w:p>
        </w:tc>
      </w:tr>
      <w:tr w:rsidR="000D3D8A" w14:paraId="1487FC47" w14:textId="77777777" w:rsidTr="00D31887">
        <w:trPr>
          <w:trHeight w:val="409"/>
        </w:trPr>
        <w:tc>
          <w:tcPr>
            <w:tcW w:w="8274" w:type="dxa"/>
            <w:tcBorders>
              <w:top w:val="single" w:sz="2" w:space="0" w:color="BFBFBF"/>
              <w:left w:val="single" w:sz="2" w:space="0" w:color="BFBFBF"/>
              <w:bottom w:val="single" w:sz="2" w:space="0" w:color="BFBFBF"/>
              <w:right w:val="single" w:sz="2" w:space="0" w:color="BFBFBF"/>
            </w:tcBorders>
          </w:tcPr>
          <w:p w14:paraId="05471F4A" w14:textId="77777777" w:rsidR="000D3D8A" w:rsidRDefault="000D3D8A" w:rsidP="00D31887">
            <w:pPr>
              <w:spacing w:after="0" w:line="259" w:lineRule="auto"/>
              <w:ind w:left="0" w:firstLine="0"/>
              <w:jc w:val="left"/>
            </w:pPr>
            <w:r>
              <w:t>Abonento numeris</w:t>
            </w:r>
          </w:p>
        </w:tc>
      </w:tr>
      <w:tr w:rsidR="00516BF7" w14:paraId="7371A709" w14:textId="77777777" w:rsidTr="00D31887">
        <w:trPr>
          <w:trHeight w:val="411"/>
        </w:trPr>
        <w:tc>
          <w:tcPr>
            <w:tcW w:w="8274" w:type="dxa"/>
            <w:tcBorders>
              <w:top w:val="single" w:sz="2" w:space="0" w:color="BFBFBF"/>
              <w:left w:val="single" w:sz="2" w:space="0" w:color="BFBFBF"/>
              <w:bottom w:val="single" w:sz="2" w:space="0" w:color="BFBFBF"/>
              <w:right w:val="single" w:sz="2" w:space="0" w:color="BFBFBF"/>
            </w:tcBorders>
          </w:tcPr>
          <w:p w14:paraId="3FE5F195" w14:textId="77777777" w:rsidR="00516BF7" w:rsidRDefault="00516BF7" w:rsidP="00D31887">
            <w:pPr>
              <w:spacing w:after="0" w:line="259" w:lineRule="auto"/>
              <w:ind w:left="0" w:firstLine="0"/>
              <w:jc w:val="left"/>
            </w:pPr>
            <w:r>
              <w:t>Įrengto skaitiklio nr.</w:t>
            </w:r>
          </w:p>
        </w:tc>
      </w:tr>
      <w:tr w:rsidR="00516BF7" w14:paraId="33076AAD" w14:textId="77777777" w:rsidTr="00D31887">
        <w:trPr>
          <w:trHeight w:val="411"/>
        </w:trPr>
        <w:tc>
          <w:tcPr>
            <w:tcW w:w="8274" w:type="dxa"/>
            <w:tcBorders>
              <w:top w:val="single" w:sz="2" w:space="0" w:color="BFBFBF"/>
              <w:left w:val="single" w:sz="2" w:space="0" w:color="BFBFBF"/>
              <w:bottom w:val="single" w:sz="2" w:space="0" w:color="BFBFBF"/>
              <w:right w:val="single" w:sz="2" w:space="0" w:color="BFBFBF"/>
            </w:tcBorders>
          </w:tcPr>
          <w:p w14:paraId="6A21F02A" w14:textId="77777777" w:rsidR="00516BF7" w:rsidRDefault="00516BF7" w:rsidP="00D31887">
            <w:pPr>
              <w:spacing w:after="0" w:line="259" w:lineRule="auto"/>
              <w:ind w:left="0" w:firstLine="0"/>
              <w:jc w:val="left"/>
            </w:pPr>
            <w:r>
              <w:t>Klaidos tekstas</w:t>
            </w:r>
          </w:p>
        </w:tc>
      </w:tr>
      <w:tr w:rsidR="00516BF7" w14:paraId="5A47F303" w14:textId="77777777" w:rsidTr="00D31887">
        <w:trPr>
          <w:trHeight w:val="410"/>
        </w:trPr>
        <w:tc>
          <w:tcPr>
            <w:tcW w:w="8274" w:type="dxa"/>
            <w:tcBorders>
              <w:top w:val="single" w:sz="2" w:space="0" w:color="BFBFBF"/>
              <w:left w:val="single" w:sz="2" w:space="0" w:color="BFBFBF"/>
              <w:bottom w:val="single" w:sz="2" w:space="0" w:color="BFBFBF"/>
              <w:right w:val="single" w:sz="2" w:space="0" w:color="BFBFBF"/>
            </w:tcBorders>
          </w:tcPr>
          <w:p w14:paraId="3E944C82" w14:textId="77777777" w:rsidR="00516BF7" w:rsidRDefault="00516BF7" w:rsidP="00D31887">
            <w:pPr>
              <w:spacing w:after="0" w:line="259" w:lineRule="auto"/>
              <w:ind w:left="0" w:firstLine="0"/>
              <w:jc w:val="left"/>
            </w:pPr>
            <w:r>
              <w:t xml:space="preserve">Klaida </w:t>
            </w:r>
          </w:p>
        </w:tc>
      </w:tr>
      <w:tr w:rsidR="00516BF7" w14:paraId="39202161" w14:textId="77777777" w:rsidTr="00D31887">
        <w:trPr>
          <w:trHeight w:val="410"/>
        </w:trPr>
        <w:tc>
          <w:tcPr>
            <w:tcW w:w="8274" w:type="dxa"/>
            <w:tcBorders>
              <w:top w:val="single" w:sz="2" w:space="0" w:color="BFBFBF"/>
              <w:left w:val="single" w:sz="2" w:space="0" w:color="BFBFBF"/>
              <w:bottom w:val="single" w:sz="2" w:space="0" w:color="BFBFBF"/>
              <w:right w:val="single" w:sz="2" w:space="0" w:color="BFBFBF"/>
            </w:tcBorders>
          </w:tcPr>
          <w:p w14:paraId="1542A77D" w14:textId="77777777" w:rsidR="00516BF7" w:rsidRDefault="00516BF7" w:rsidP="00D31887">
            <w:pPr>
              <w:spacing w:after="0" w:line="259" w:lineRule="auto"/>
              <w:ind w:left="0" w:firstLine="0"/>
              <w:jc w:val="left"/>
            </w:pPr>
            <w:r>
              <w:t>Klaidos aprašymas</w:t>
            </w:r>
          </w:p>
        </w:tc>
      </w:tr>
    </w:tbl>
    <w:p w14:paraId="20AD5E35" w14:textId="77777777" w:rsidR="000C30C5" w:rsidRDefault="000C30C5" w:rsidP="000C30C5">
      <w:pPr>
        <w:pStyle w:val="Heading1"/>
        <w:spacing w:after="240"/>
        <w:ind w:left="0" w:right="0" w:firstLine="0"/>
        <w:jc w:val="left"/>
      </w:pPr>
    </w:p>
    <w:p w14:paraId="3603D42C" w14:textId="77777777" w:rsidR="00FB65A0" w:rsidRDefault="00EA217E">
      <w:pPr>
        <w:spacing w:after="0" w:line="259" w:lineRule="auto"/>
        <w:ind w:left="0" w:firstLine="0"/>
        <w:jc w:val="left"/>
      </w:pPr>
      <w:r>
        <w:t xml:space="preserve"> </w:t>
      </w:r>
    </w:p>
    <w:p w14:paraId="3606A00F" w14:textId="102153FC" w:rsidR="007D2386" w:rsidRDefault="007D2386" w:rsidP="00CB42CF">
      <w:pPr>
        <w:spacing w:after="24" w:line="259" w:lineRule="auto"/>
        <w:ind w:left="-29" w:firstLine="0"/>
        <w:jc w:val="left"/>
      </w:pPr>
    </w:p>
    <w:p w14:paraId="55399049" w14:textId="00C60778" w:rsidR="00FB65A0" w:rsidRDefault="00FB65A0">
      <w:pPr>
        <w:spacing w:after="0" w:line="259" w:lineRule="auto"/>
        <w:ind w:left="0" w:firstLine="0"/>
        <w:jc w:val="left"/>
      </w:pPr>
    </w:p>
    <w:sectPr w:rsidR="00FB65A0">
      <w:headerReference w:type="even" r:id="rId30"/>
      <w:headerReference w:type="default" r:id="rId31"/>
      <w:footerReference w:type="even" r:id="rId32"/>
      <w:footerReference w:type="default" r:id="rId33"/>
      <w:headerReference w:type="first" r:id="rId34"/>
      <w:footerReference w:type="first" r:id="rId35"/>
      <w:pgSz w:w="11906" w:h="16838"/>
      <w:pgMar w:top="1701" w:right="509" w:bottom="1191" w:left="1702"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AFAAB" w14:textId="77777777" w:rsidR="00784467" w:rsidRDefault="00784467" w:rsidP="00EA217E">
      <w:pPr>
        <w:spacing w:after="0" w:line="240" w:lineRule="auto"/>
      </w:pPr>
      <w:r>
        <w:separator/>
      </w:r>
    </w:p>
  </w:endnote>
  <w:endnote w:type="continuationSeparator" w:id="0">
    <w:p w14:paraId="5FB406D0" w14:textId="77777777" w:rsidR="00784467" w:rsidRDefault="00784467" w:rsidP="00EA2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8A35D" w14:textId="77777777" w:rsidR="005C53EA" w:rsidRDefault="005C53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2623A" w14:textId="77777777" w:rsidR="005C53EA" w:rsidRDefault="005C53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30885" w14:textId="77777777" w:rsidR="005C53EA" w:rsidRDefault="005C5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7BD30" w14:textId="77777777" w:rsidR="00784467" w:rsidRDefault="00784467" w:rsidP="00EA217E">
      <w:pPr>
        <w:spacing w:after="0" w:line="240" w:lineRule="auto"/>
      </w:pPr>
      <w:r>
        <w:separator/>
      </w:r>
    </w:p>
  </w:footnote>
  <w:footnote w:type="continuationSeparator" w:id="0">
    <w:p w14:paraId="626E19C7" w14:textId="77777777" w:rsidR="00784467" w:rsidRDefault="00784467" w:rsidP="00EA2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A7264" w14:textId="77777777" w:rsidR="005C53EA" w:rsidRDefault="005C53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3CFF7" w14:textId="77777777" w:rsidR="005C53EA" w:rsidRDefault="005C53EA">
    <w:pPr>
      <w:pStyle w:val="Header"/>
    </w:pPr>
    <w:r>
      <w:rPr>
        <w:noProof/>
      </w:rPr>
      <mc:AlternateContent>
        <mc:Choice Requires="wps">
          <w:drawing>
            <wp:anchor distT="0" distB="0" distL="114300" distR="114300" simplePos="0" relativeHeight="251659264" behindDoc="0" locked="0" layoutInCell="0" allowOverlap="1" wp14:anchorId="685EA55A" wp14:editId="11FA6908">
              <wp:simplePos x="0" y="0"/>
              <wp:positionH relativeFrom="page">
                <wp:posOffset>0</wp:posOffset>
              </wp:positionH>
              <wp:positionV relativeFrom="page">
                <wp:posOffset>190500</wp:posOffset>
              </wp:positionV>
              <wp:extent cx="7560310" cy="266700"/>
              <wp:effectExtent l="0" t="0" r="0" b="0"/>
              <wp:wrapNone/>
              <wp:docPr id="1" name="MSIPCM851549ad8100bad7ce017e0f"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F106FD9" w14:textId="77777777" w:rsidR="005C53EA" w:rsidRPr="00EA217E" w:rsidRDefault="005C53EA" w:rsidP="00EA217E">
                          <w:pPr>
                            <w:spacing w:after="0"/>
                            <w:ind w:left="0"/>
                            <w:jc w:val="right"/>
                            <w:rPr>
                              <w:rFonts w:ascii="Calibri" w:hAnsi="Calibri" w:cs="Calibri"/>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5EA55A" id="_x0000_t202" coordsize="21600,21600" o:spt="202" path="m,l,21600r21600,l21600,xe">
              <v:stroke joinstyle="miter"/>
              <v:path gradientshapeok="t" o:connecttype="rect"/>
            </v:shapetype>
            <v:shape id="MSIPCM851549ad8100bad7ce017e0f" o:spid="_x0000_s1043"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MtBsXbgMAAEcHAAAOAAAAAAAAAAAAAAAAAC4CAABkcnMvZTJvRG9jLnhtbFBLAQItABQABgAI&#10;AAAAIQA3pHo63AAAAAcBAAAPAAAAAAAAAAAAAAAAAMgFAABkcnMvZG93bnJldi54bWxQSwUGAAAA&#10;AAQABADzAAAA0QYAAAAA&#10;" o:allowincell="f" filled="f" stroked="f" strokeweight=".5pt">
              <v:textbox inset=",0,20pt,0">
                <w:txbxContent>
                  <w:p w14:paraId="7F106FD9" w14:textId="77777777" w:rsidR="005C53EA" w:rsidRPr="00EA217E" w:rsidRDefault="005C53EA" w:rsidP="00EA217E">
                    <w:pPr>
                      <w:spacing w:after="0"/>
                      <w:ind w:left="0"/>
                      <w:jc w:val="right"/>
                      <w:rPr>
                        <w:rFonts w:ascii="Calibri" w:hAnsi="Calibri" w:cs="Calibri"/>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D89E7" w14:textId="77777777" w:rsidR="005C53EA" w:rsidRDefault="005C53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A2116"/>
    <w:multiLevelType w:val="hybridMultilevel"/>
    <w:tmpl w:val="03C87C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5B04AA"/>
    <w:multiLevelType w:val="hybridMultilevel"/>
    <w:tmpl w:val="48CAE368"/>
    <w:lvl w:ilvl="0" w:tplc="C4FA64B0">
      <w:start w:val="3"/>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FC404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00A59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A4E6D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C65D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E6ED9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2BED81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0CB66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CAEE23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4FB6C56"/>
    <w:multiLevelType w:val="hybridMultilevel"/>
    <w:tmpl w:val="AA5ACBBA"/>
    <w:lvl w:ilvl="0" w:tplc="B114D35A">
      <w:start w:val="4"/>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4CA6C6A"/>
    <w:multiLevelType w:val="hybridMultilevel"/>
    <w:tmpl w:val="326E312A"/>
    <w:lvl w:ilvl="0" w:tplc="07B4D014">
      <w:start w:val="7"/>
      <w:numFmt w:val="bullet"/>
      <w:lvlText w:val="-"/>
      <w:lvlJc w:val="left"/>
      <w:pPr>
        <w:ind w:left="720" w:hanging="360"/>
      </w:pPr>
      <w:rPr>
        <w:rFonts w:ascii="Arial" w:eastAsia="Arial"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82C25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AF04C76"/>
    <w:multiLevelType w:val="hybridMultilevel"/>
    <w:tmpl w:val="0A0E356A"/>
    <w:lvl w:ilvl="0" w:tplc="B002E9E4">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4453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D25CC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D6E54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726F9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52925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5044F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02075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00F9A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B806DB2"/>
    <w:multiLevelType w:val="hybridMultilevel"/>
    <w:tmpl w:val="11FA0A9C"/>
    <w:lvl w:ilvl="0" w:tplc="42DC4D16">
      <w:start w:val="1"/>
      <w:numFmt w:val="lowerLetter"/>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805D9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6824B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5A112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8A0BB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206AD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4E04E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A05AC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D254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86F018B"/>
    <w:multiLevelType w:val="hybridMultilevel"/>
    <w:tmpl w:val="A7783D86"/>
    <w:lvl w:ilvl="0" w:tplc="B53C474E">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0F8633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ACBCB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C045F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FA375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E08D9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D42BD1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E400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BC09C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BE3039"/>
    <w:multiLevelType w:val="hybridMultilevel"/>
    <w:tmpl w:val="7266272C"/>
    <w:lvl w:ilvl="0" w:tplc="C4F2057A">
      <w:start w:val="4"/>
      <w:numFmt w:val="bullet"/>
      <w:lvlText w:val=""/>
      <w:lvlJc w:val="left"/>
      <w:pPr>
        <w:ind w:left="420" w:hanging="360"/>
      </w:pPr>
      <w:rPr>
        <w:rFonts w:ascii="Symbol" w:eastAsia="Arial" w:hAnsi="Symbol" w:cs="Arial" w:hint="default"/>
        <w:color w:val="FF0000"/>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9" w15:restartNumberingAfterBreak="0">
    <w:nsid w:val="4A1131B8"/>
    <w:multiLevelType w:val="hybridMultilevel"/>
    <w:tmpl w:val="27E01B68"/>
    <w:lvl w:ilvl="0" w:tplc="D16E0A2E">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B6120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6819B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04A9F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32171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92E44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2A4B4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C02B3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0E29A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B733737"/>
    <w:multiLevelType w:val="multilevel"/>
    <w:tmpl w:val="EED271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3004E7"/>
    <w:multiLevelType w:val="hybridMultilevel"/>
    <w:tmpl w:val="11FA0A9C"/>
    <w:lvl w:ilvl="0" w:tplc="42DC4D16">
      <w:start w:val="1"/>
      <w:numFmt w:val="lowerLetter"/>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805D9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6824B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5A112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8A0BB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206AD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4E04E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A05AC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D254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51E1A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170F6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074933"/>
    <w:multiLevelType w:val="multilevel"/>
    <w:tmpl w:val="D4020358"/>
    <w:lvl w:ilvl="0">
      <w:start w:val="8"/>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B41416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C7B4CC4"/>
    <w:multiLevelType w:val="hybridMultilevel"/>
    <w:tmpl w:val="67D0EFB8"/>
    <w:lvl w:ilvl="0" w:tplc="FF30A13A">
      <w:start w:val="1"/>
      <w:numFmt w:val="decimal"/>
      <w:lvlText w:val="%1."/>
      <w:lvlJc w:val="left"/>
      <w:pPr>
        <w:ind w:left="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C2FDE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6C9B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BC011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3E5AE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82B56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EE4B4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7E001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7666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6"/>
  </w:num>
  <w:num w:numId="2">
    <w:abstractNumId w:val="1"/>
  </w:num>
  <w:num w:numId="3">
    <w:abstractNumId w:val="6"/>
  </w:num>
  <w:num w:numId="4">
    <w:abstractNumId w:val="7"/>
  </w:num>
  <w:num w:numId="5">
    <w:abstractNumId w:val="14"/>
  </w:num>
  <w:num w:numId="6">
    <w:abstractNumId w:val="9"/>
  </w:num>
  <w:num w:numId="7">
    <w:abstractNumId w:val="5"/>
  </w:num>
  <w:num w:numId="8">
    <w:abstractNumId w:val="11"/>
  </w:num>
  <w:num w:numId="9">
    <w:abstractNumId w:val="3"/>
  </w:num>
  <w:num w:numId="10">
    <w:abstractNumId w:val="8"/>
  </w:num>
  <w:num w:numId="11">
    <w:abstractNumId w:val="2"/>
  </w:num>
  <w:num w:numId="12">
    <w:abstractNumId w:val="13"/>
  </w:num>
  <w:num w:numId="13">
    <w:abstractNumId w:val="15"/>
  </w:num>
  <w:num w:numId="14">
    <w:abstractNumId w:val="0"/>
  </w:num>
  <w:num w:numId="15">
    <w:abstractNumId w:val="10"/>
  </w:num>
  <w:num w:numId="16">
    <w:abstractNumId w:val="4"/>
  </w:num>
  <w:num w:numId="1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reta Jatulionytė">
    <w15:presenceInfo w15:providerId="AD" w15:userId="S::Greta.Jatulionyte@ignitis.lt::480bfb49-24cb-4d83-a855-f7d63e616d2f"/>
  </w15:person>
  <w15:person w15:author="Vilma Polikšienė">
    <w15:presenceInfo w15:providerId="AD" w15:userId="S::Vilma.Poliksiene@eso.lt::6ba25478-4721-4287-90ef-4d310c4b14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5A0"/>
    <w:rsid w:val="000001BE"/>
    <w:rsid w:val="000002D7"/>
    <w:rsid w:val="0000316D"/>
    <w:rsid w:val="00004AFC"/>
    <w:rsid w:val="0001090D"/>
    <w:rsid w:val="00011F2A"/>
    <w:rsid w:val="000269CB"/>
    <w:rsid w:val="00035D2D"/>
    <w:rsid w:val="00042B49"/>
    <w:rsid w:val="00052482"/>
    <w:rsid w:val="00066DB1"/>
    <w:rsid w:val="000703B9"/>
    <w:rsid w:val="00075CBA"/>
    <w:rsid w:val="00085F91"/>
    <w:rsid w:val="00094BC6"/>
    <w:rsid w:val="000A3B36"/>
    <w:rsid w:val="000B4091"/>
    <w:rsid w:val="000C30C5"/>
    <w:rsid w:val="000D3D8A"/>
    <w:rsid w:val="000D6CBC"/>
    <w:rsid w:val="000E14BF"/>
    <w:rsid w:val="000E18C4"/>
    <w:rsid w:val="000E6503"/>
    <w:rsid w:val="000F7D57"/>
    <w:rsid w:val="00102FED"/>
    <w:rsid w:val="00112C27"/>
    <w:rsid w:val="001201B0"/>
    <w:rsid w:val="00121A05"/>
    <w:rsid w:val="00127C65"/>
    <w:rsid w:val="00130FCE"/>
    <w:rsid w:val="00133557"/>
    <w:rsid w:val="0013728D"/>
    <w:rsid w:val="00151579"/>
    <w:rsid w:val="00175A4B"/>
    <w:rsid w:val="00183FD0"/>
    <w:rsid w:val="0019019F"/>
    <w:rsid w:val="001A46A2"/>
    <w:rsid w:val="001B3DCB"/>
    <w:rsid w:val="001B67C5"/>
    <w:rsid w:val="001C3B03"/>
    <w:rsid w:val="001D4AC6"/>
    <w:rsid w:val="001D5F5B"/>
    <w:rsid w:val="001F0125"/>
    <w:rsid w:val="001F0365"/>
    <w:rsid w:val="0020415B"/>
    <w:rsid w:val="00205848"/>
    <w:rsid w:val="00212C0A"/>
    <w:rsid w:val="00214719"/>
    <w:rsid w:val="0023476B"/>
    <w:rsid w:val="002370DB"/>
    <w:rsid w:val="0024175E"/>
    <w:rsid w:val="00241A78"/>
    <w:rsid w:val="00256A43"/>
    <w:rsid w:val="00261AFC"/>
    <w:rsid w:val="002625D4"/>
    <w:rsid w:val="002909BC"/>
    <w:rsid w:val="00290F49"/>
    <w:rsid w:val="002A5FBF"/>
    <w:rsid w:val="002A62DD"/>
    <w:rsid w:val="002B4855"/>
    <w:rsid w:val="002B77A9"/>
    <w:rsid w:val="002C216C"/>
    <w:rsid w:val="002C2CEE"/>
    <w:rsid w:val="002C3AE9"/>
    <w:rsid w:val="002C5866"/>
    <w:rsid w:val="002C6323"/>
    <w:rsid w:val="002D368E"/>
    <w:rsid w:val="002E0509"/>
    <w:rsid w:val="002E41D4"/>
    <w:rsid w:val="002E4580"/>
    <w:rsid w:val="002E6158"/>
    <w:rsid w:val="002E64ED"/>
    <w:rsid w:val="002E75E9"/>
    <w:rsid w:val="002F7169"/>
    <w:rsid w:val="003047CE"/>
    <w:rsid w:val="003108AD"/>
    <w:rsid w:val="00314A0D"/>
    <w:rsid w:val="0031688C"/>
    <w:rsid w:val="0032286E"/>
    <w:rsid w:val="00335AB0"/>
    <w:rsid w:val="00351BFD"/>
    <w:rsid w:val="0035447A"/>
    <w:rsid w:val="00363548"/>
    <w:rsid w:val="003649B0"/>
    <w:rsid w:val="003650DD"/>
    <w:rsid w:val="00371642"/>
    <w:rsid w:val="00373BEE"/>
    <w:rsid w:val="00380D1F"/>
    <w:rsid w:val="00382A9B"/>
    <w:rsid w:val="0038450F"/>
    <w:rsid w:val="00391091"/>
    <w:rsid w:val="00393C3B"/>
    <w:rsid w:val="00397CFA"/>
    <w:rsid w:val="003A1139"/>
    <w:rsid w:val="003A70FB"/>
    <w:rsid w:val="003B0ED7"/>
    <w:rsid w:val="003B53D5"/>
    <w:rsid w:val="003C577E"/>
    <w:rsid w:val="003C6CC0"/>
    <w:rsid w:val="003D2299"/>
    <w:rsid w:val="003D2C89"/>
    <w:rsid w:val="003E0DE9"/>
    <w:rsid w:val="00400625"/>
    <w:rsid w:val="004072D7"/>
    <w:rsid w:val="0041040E"/>
    <w:rsid w:val="00417341"/>
    <w:rsid w:val="00421883"/>
    <w:rsid w:val="004258B8"/>
    <w:rsid w:val="00426A39"/>
    <w:rsid w:val="0043305F"/>
    <w:rsid w:val="00434FA1"/>
    <w:rsid w:val="00452818"/>
    <w:rsid w:val="0045419A"/>
    <w:rsid w:val="0045576A"/>
    <w:rsid w:val="00464737"/>
    <w:rsid w:val="00472CF9"/>
    <w:rsid w:val="00480937"/>
    <w:rsid w:val="00485D3F"/>
    <w:rsid w:val="0049529F"/>
    <w:rsid w:val="004B1CE0"/>
    <w:rsid w:val="004B36D8"/>
    <w:rsid w:val="004F3C7C"/>
    <w:rsid w:val="004F5B0B"/>
    <w:rsid w:val="0050018F"/>
    <w:rsid w:val="005163F6"/>
    <w:rsid w:val="00516BF7"/>
    <w:rsid w:val="005226BB"/>
    <w:rsid w:val="00580798"/>
    <w:rsid w:val="00595B2D"/>
    <w:rsid w:val="0059630A"/>
    <w:rsid w:val="005972AF"/>
    <w:rsid w:val="005C53EA"/>
    <w:rsid w:val="005D485D"/>
    <w:rsid w:val="005E565A"/>
    <w:rsid w:val="005F1E74"/>
    <w:rsid w:val="00602C94"/>
    <w:rsid w:val="006216F9"/>
    <w:rsid w:val="00661201"/>
    <w:rsid w:val="00676556"/>
    <w:rsid w:val="00677B7E"/>
    <w:rsid w:val="006828E2"/>
    <w:rsid w:val="006852EA"/>
    <w:rsid w:val="006A1932"/>
    <w:rsid w:val="006A6EB8"/>
    <w:rsid w:val="006B2DC3"/>
    <w:rsid w:val="006B40B0"/>
    <w:rsid w:val="006D116C"/>
    <w:rsid w:val="006D4B4F"/>
    <w:rsid w:val="006D6305"/>
    <w:rsid w:val="006E0F40"/>
    <w:rsid w:val="006E4F6E"/>
    <w:rsid w:val="006E5367"/>
    <w:rsid w:val="006E6EA6"/>
    <w:rsid w:val="006F7A3C"/>
    <w:rsid w:val="0070342E"/>
    <w:rsid w:val="00706D95"/>
    <w:rsid w:val="007253C5"/>
    <w:rsid w:val="00750CDB"/>
    <w:rsid w:val="007705E7"/>
    <w:rsid w:val="0077168A"/>
    <w:rsid w:val="00784467"/>
    <w:rsid w:val="00790471"/>
    <w:rsid w:val="007A33CF"/>
    <w:rsid w:val="007A5EBE"/>
    <w:rsid w:val="007A7B64"/>
    <w:rsid w:val="007B00E8"/>
    <w:rsid w:val="007C02B7"/>
    <w:rsid w:val="007C362F"/>
    <w:rsid w:val="007D2376"/>
    <w:rsid w:val="007D2386"/>
    <w:rsid w:val="007D30BE"/>
    <w:rsid w:val="007F1988"/>
    <w:rsid w:val="007F5677"/>
    <w:rsid w:val="007F57CE"/>
    <w:rsid w:val="007F6048"/>
    <w:rsid w:val="008033CB"/>
    <w:rsid w:val="00805FEC"/>
    <w:rsid w:val="00822B60"/>
    <w:rsid w:val="00826ECD"/>
    <w:rsid w:val="00835937"/>
    <w:rsid w:val="00846316"/>
    <w:rsid w:val="00874F5A"/>
    <w:rsid w:val="0089526C"/>
    <w:rsid w:val="00897E92"/>
    <w:rsid w:val="008A2A2B"/>
    <w:rsid w:val="008A5BCD"/>
    <w:rsid w:val="008A6FE1"/>
    <w:rsid w:val="008B3D80"/>
    <w:rsid w:val="008B69F2"/>
    <w:rsid w:val="008C2FDD"/>
    <w:rsid w:val="008D4D6C"/>
    <w:rsid w:val="008D547A"/>
    <w:rsid w:val="008D5852"/>
    <w:rsid w:val="008D68D1"/>
    <w:rsid w:val="008E0AF3"/>
    <w:rsid w:val="008E1A3C"/>
    <w:rsid w:val="008E4C59"/>
    <w:rsid w:val="008E703A"/>
    <w:rsid w:val="008E7B9E"/>
    <w:rsid w:val="0090442C"/>
    <w:rsid w:val="00923275"/>
    <w:rsid w:val="00924B86"/>
    <w:rsid w:val="0092644E"/>
    <w:rsid w:val="00941F37"/>
    <w:rsid w:val="00942617"/>
    <w:rsid w:val="00943604"/>
    <w:rsid w:val="00955B78"/>
    <w:rsid w:val="00973EFA"/>
    <w:rsid w:val="009902AF"/>
    <w:rsid w:val="00990670"/>
    <w:rsid w:val="009914FD"/>
    <w:rsid w:val="00992F74"/>
    <w:rsid w:val="00995351"/>
    <w:rsid w:val="00996CFE"/>
    <w:rsid w:val="00997B2D"/>
    <w:rsid w:val="009A6BCF"/>
    <w:rsid w:val="009A74CA"/>
    <w:rsid w:val="009B19EE"/>
    <w:rsid w:val="009B610B"/>
    <w:rsid w:val="009D1FFC"/>
    <w:rsid w:val="009D588A"/>
    <w:rsid w:val="009D6005"/>
    <w:rsid w:val="009E4117"/>
    <w:rsid w:val="009E6815"/>
    <w:rsid w:val="00A01B0A"/>
    <w:rsid w:val="00A11F27"/>
    <w:rsid w:val="00A1202D"/>
    <w:rsid w:val="00A161C9"/>
    <w:rsid w:val="00A20362"/>
    <w:rsid w:val="00A235E5"/>
    <w:rsid w:val="00A424C4"/>
    <w:rsid w:val="00A5727D"/>
    <w:rsid w:val="00A62BAC"/>
    <w:rsid w:val="00A62EE7"/>
    <w:rsid w:val="00A8537F"/>
    <w:rsid w:val="00AA255C"/>
    <w:rsid w:val="00AA2CC6"/>
    <w:rsid w:val="00AB51CE"/>
    <w:rsid w:val="00AB6B2F"/>
    <w:rsid w:val="00AC3B8A"/>
    <w:rsid w:val="00AC5BB1"/>
    <w:rsid w:val="00AC5D4F"/>
    <w:rsid w:val="00AD1358"/>
    <w:rsid w:val="00AF077E"/>
    <w:rsid w:val="00AF1892"/>
    <w:rsid w:val="00B05BFC"/>
    <w:rsid w:val="00B066C5"/>
    <w:rsid w:val="00B2001E"/>
    <w:rsid w:val="00B20352"/>
    <w:rsid w:val="00B21299"/>
    <w:rsid w:val="00B235B7"/>
    <w:rsid w:val="00B3673B"/>
    <w:rsid w:val="00B45410"/>
    <w:rsid w:val="00B46491"/>
    <w:rsid w:val="00B572BE"/>
    <w:rsid w:val="00B62D47"/>
    <w:rsid w:val="00B73DA8"/>
    <w:rsid w:val="00B76977"/>
    <w:rsid w:val="00B908AD"/>
    <w:rsid w:val="00B9108D"/>
    <w:rsid w:val="00BA1CEF"/>
    <w:rsid w:val="00BB1B75"/>
    <w:rsid w:val="00BB669F"/>
    <w:rsid w:val="00BC6EC5"/>
    <w:rsid w:val="00BD40DB"/>
    <w:rsid w:val="00BF44A9"/>
    <w:rsid w:val="00BF5C11"/>
    <w:rsid w:val="00C02772"/>
    <w:rsid w:val="00C027BB"/>
    <w:rsid w:val="00C0668E"/>
    <w:rsid w:val="00C1079D"/>
    <w:rsid w:val="00C10E7D"/>
    <w:rsid w:val="00C1265D"/>
    <w:rsid w:val="00C1562C"/>
    <w:rsid w:val="00C170A6"/>
    <w:rsid w:val="00C20AC3"/>
    <w:rsid w:val="00C2517A"/>
    <w:rsid w:val="00C32F2E"/>
    <w:rsid w:val="00C32F94"/>
    <w:rsid w:val="00C37DF8"/>
    <w:rsid w:val="00C42E94"/>
    <w:rsid w:val="00C43B58"/>
    <w:rsid w:val="00C50450"/>
    <w:rsid w:val="00C50B5C"/>
    <w:rsid w:val="00C51A87"/>
    <w:rsid w:val="00C53160"/>
    <w:rsid w:val="00C61D08"/>
    <w:rsid w:val="00C70E06"/>
    <w:rsid w:val="00C75B48"/>
    <w:rsid w:val="00CA048E"/>
    <w:rsid w:val="00CA35FC"/>
    <w:rsid w:val="00CB42CF"/>
    <w:rsid w:val="00CB56E0"/>
    <w:rsid w:val="00CB5901"/>
    <w:rsid w:val="00CB76CC"/>
    <w:rsid w:val="00CD4825"/>
    <w:rsid w:val="00CE3B08"/>
    <w:rsid w:val="00D1038C"/>
    <w:rsid w:val="00D15966"/>
    <w:rsid w:val="00D15D94"/>
    <w:rsid w:val="00D17404"/>
    <w:rsid w:val="00D22052"/>
    <w:rsid w:val="00D30478"/>
    <w:rsid w:val="00D31887"/>
    <w:rsid w:val="00D31A66"/>
    <w:rsid w:val="00D37947"/>
    <w:rsid w:val="00D47195"/>
    <w:rsid w:val="00D51260"/>
    <w:rsid w:val="00D5279B"/>
    <w:rsid w:val="00D557DF"/>
    <w:rsid w:val="00D62284"/>
    <w:rsid w:val="00D81F72"/>
    <w:rsid w:val="00D87766"/>
    <w:rsid w:val="00D9197C"/>
    <w:rsid w:val="00D96176"/>
    <w:rsid w:val="00DA2C17"/>
    <w:rsid w:val="00DA6E44"/>
    <w:rsid w:val="00DB2BA9"/>
    <w:rsid w:val="00DD7777"/>
    <w:rsid w:val="00DE03D8"/>
    <w:rsid w:val="00DF1084"/>
    <w:rsid w:val="00DF2FEE"/>
    <w:rsid w:val="00DF53DD"/>
    <w:rsid w:val="00E07143"/>
    <w:rsid w:val="00E200A3"/>
    <w:rsid w:val="00E24F67"/>
    <w:rsid w:val="00E372E7"/>
    <w:rsid w:val="00E46095"/>
    <w:rsid w:val="00E46891"/>
    <w:rsid w:val="00E64B87"/>
    <w:rsid w:val="00EA217E"/>
    <w:rsid w:val="00EA2510"/>
    <w:rsid w:val="00EB5D46"/>
    <w:rsid w:val="00EC4727"/>
    <w:rsid w:val="00ED105F"/>
    <w:rsid w:val="00ED6A07"/>
    <w:rsid w:val="00EE079D"/>
    <w:rsid w:val="00EE4998"/>
    <w:rsid w:val="00EF1D9E"/>
    <w:rsid w:val="00F10A6F"/>
    <w:rsid w:val="00F350FD"/>
    <w:rsid w:val="00F456E4"/>
    <w:rsid w:val="00F57CA9"/>
    <w:rsid w:val="00F60752"/>
    <w:rsid w:val="00F708B4"/>
    <w:rsid w:val="00F71D83"/>
    <w:rsid w:val="00F732B2"/>
    <w:rsid w:val="00F80923"/>
    <w:rsid w:val="00F8633B"/>
    <w:rsid w:val="00F9534E"/>
    <w:rsid w:val="00FA4361"/>
    <w:rsid w:val="00FB5BC0"/>
    <w:rsid w:val="00FB65A0"/>
    <w:rsid w:val="00FD4EC5"/>
    <w:rsid w:val="00FD7668"/>
    <w:rsid w:val="00FE3029"/>
    <w:rsid w:val="00FE53FE"/>
    <w:rsid w:val="00FF7772"/>
    <w:rsid w:val="00FF7D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228951"/>
  <w15:docId w15:val="{A69E98A4-33CB-4E9D-9A05-D1E446C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68"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right="58" w:hanging="10"/>
      <w:jc w:val="center"/>
      <w:outlineLvl w:val="0"/>
    </w:pPr>
    <w:rPr>
      <w:rFonts w:ascii="Arial" w:eastAsia="Arial" w:hAnsi="Arial" w:cs="Arial"/>
      <w:b/>
      <w:color w:val="000000"/>
      <w:sz w:val="20"/>
    </w:rPr>
  </w:style>
  <w:style w:type="paragraph" w:styleId="Heading2">
    <w:name w:val="heading 2"/>
    <w:next w:val="Normal"/>
    <w:link w:val="Heading2Char"/>
    <w:uiPriority w:val="9"/>
    <w:unhideWhenUsed/>
    <w:qFormat/>
    <w:pPr>
      <w:keepNext/>
      <w:keepLines/>
      <w:spacing w:after="0"/>
      <w:ind w:left="10" w:right="58" w:hanging="10"/>
      <w:outlineLvl w:val="1"/>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0"/>
    </w:rPr>
  </w:style>
  <w:style w:type="character" w:customStyle="1" w:styleId="Heading1Char">
    <w:name w:val="Heading 1 Char"/>
    <w:link w:val="Heading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A217E"/>
    <w:pPr>
      <w:tabs>
        <w:tab w:val="center" w:pos="4819"/>
        <w:tab w:val="right" w:pos="9638"/>
      </w:tabs>
      <w:spacing w:after="0" w:line="240" w:lineRule="auto"/>
    </w:pPr>
  </w:style>
  <w:style w:type="character" w:customStyle="1" w:styleId="HeaderChar">
    <w:name w:val="Header Char"/>
    <w:basedOn w:val="DefaultParagraphFont"/>
    <w:link w:val="Header"/>
    <w:uiPriority w:val="99"/>
    <w:rsid w:val="00EA217E"/>
    <w:rPr>
      <w:rFonts w:ascii="Arial" w:eastAsia="Arial" w:hAnsi="Arial" w:cs="Arial"/>
      <w:color w:val="000000"/>
      <w:sz w:val="20"/>
    </w:rPr>
  </w:style>
  <w:style w:type="paragraph" w:styleId="Footer">
    <w:name w:val="footer"/>
    <w:basedOn w:val="Normal"/>
    <w:link w:val="FooterChar"/>
    <w:uiPriority w:val="99"/>
    <w:unhideWhenUsed/>
    <w:rsid w:val="00EA217E"/>
    <w:pPr>
      <w:tabs>
        <w:tab w:val="center" w:pos="4819"/>
        <w:tab w:val="right" w:pos="9638"/>
      </w:tabs>
      <w:spacing w:after="0" w:line="240" w:lineRule="auto"/>
    </w:pPr>
  </w:style>
  <w:style w:type="character" w:customStyle="1" w:styleId="FooterChar">
    <w:name w:val="Footer Char"/>
    <w:basedOn w:val="DefaultParagraphFont"/>
    <w:link w:val="Footer"/>
    <w:uiPriority w:val="99"/>
    <w:rsid w:val="00EA217E"/>
    <w:rPr>
      <w:rFonts w:ascii="Arial" w:eastAsia="Arial" w:hAnsi="Arial" w:cs="Arial"/>
      <w:color w:val="000000"/>
      <w:sz w:val="20"/>
    </w:rPr>
  </w:style>
  <w:style w:type="character" w:styleId="CommentReference">
    <w:name w:val="annotation reference"/>
    <w:basedOn w:val="DefaultParagraphFont"/>
    <w:uiPriority w:val="99"/>
    <w:semiHidden/>
    <w:unhideWhenUsed/>
    <w:rsid w:val="00400625"/>
    <w:rPr>
      <w:sz w:val="16"/>
      <w:szCs w:val="16"/>
    </w:rPr>
  </w:style>
  <w:style w:type="paragraph" w:styleId="CommentText">
    <w:name w:val="annotation text"/>
    <w:basedOn w:val="Normal"/>
    <w:link w:val="CommentTextChar"/>
    <w:uiPriority w:val="99"/>
    <w:semiHidden/>
    <w:unhideWhenUsed/>
    <w:rsid w:val="00400625"/>
    <w:pPr>
      <w:spacing w:line="240" w:lineRule="auto"/>
    </w:pPr>
    <w:rPr>
      <w:szCs w:val="20"/>
    </w:rPr>
  </w:style>
  <w:style w:type="character" w:customStyle="1" w:styleId="CommentTextChar">
    <w:name w:val="Comment Text Char"/>
    <w:basedOn w:val="DefaultParagraphFont"/>
    <w:link w:val="CommentText"/>
    <w:uiPriority w:val="99"/>
    <w:semiHidden/>
    <w:rsid w:val="0040062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625"/>
    <w:rPr>
      <w:b/>
      <w:bCs/>
    </w:rPr>
  </w:style>
  <w:style w:type="character" w:customStyle="1" w:styleId="CommentSubjectChar">
    <w:name w:val="Comment Subject Char"/>
    <w:basedOn w:val="CommentTextChar"/>
    <w:link w:val="CommentSubject"/>
    <w:uiPriority w:val="99"/>
    <w:semiHidden/>
    <w:rsid w:val="00400625"/>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4006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625"/>
    <w:rPr>
      <w:rFonts w:ascii="Segoe UI" w:eastAsia="Arial" w:hAnsi="Segoe UI" w:cs="Segoe UI"/>
      <w:color w:val="000000"/>
      <w:sz w:val="18"/>
      <w:szCs w:val="18"/>
    </w:rPr>
  </w:style>
  <w:style w:type="character" w:styleId="Hyperlink">
    <w:name w:val="Hyperlink"/>
    <w:basedOn w:val="DefaultParagraphFont"/>
    <w:uiPriority w:val="99"/>
    <w:unhideWhenUsed/>
    <w:rsid w:val="008D68D1"/>
    <w:rPr>
      <w:color w:val="0563C1"/>
      <w:u w:val="single"/>
    </w:rPr>
  </w:style>
  <w:style w:type="character" w:styleId="FollowedHyperlink">
    <w:name w:val="FollowedHyperlink"/>
    <w:basedOn w:val="DefaultParagraphFont"/>
    <w:uiPriority w:val="99"/>
    <w:semiHidden/>
    <w:unhideWhenUsed/>
    <w:rsid w:val="008D68D1"/>
    <w:rPr>
      <w:color w:val="954F72" w:themeColor="followedHyperlink"/>
      <w:u w:val="single"/>
    </w:rPr>
  </w:style>
  <w:style w:type="paragraph" w:styleId="ListParagraph">
    <w:name w:val="List Paragraph"/>
    <w:basedOn w:val="Normal"/>
    <w:uiPriority w:val="34"/>
    <w:qFormat/>
    <w:rsid w:val="00516BF7"/>
    <w:pPr>
      <w:ind w:left="720"/>
      <w:contextualSpacing/>
    </w:pPr>
  </w:style>
  <w:style w:type="character" w:styleId="UnresolvedMention">
    <w:name w:val="Unresolved Mention"/>
    <w:basedOn w:val="DefaultParagraphFont"/>
    <w:uiPriority w:val="99"/>
    <w:semiHidden/>
    <w:unhideWhenUsed/>
    <w:rsid w:val="00F9534E"/>
    <w:rPr>
      <w:color w:val="605E5C"/>
      <w:shd w:val="clear" w:color="auto" w:fill="E1DFDD"/>
    </w:rPr>
  </w:style>
  <w:style w:type="paragraph" w:styleId="Revision">
    <w:name w:val="Revision"/>
    <w:hidden/>
    <w:uiPriority w:val="99"/>
    <w:semiHidden/>
    <w:rsid w:val="00066DB1"/>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7611">
      <w:bodyDiv w:val="1"/>
      <w:marLeft w:val="0"/>
      <w:marRight w:val="0"/>
      <w:marTop w:val="0"/>
      <w:marBottom w:val="0"/>
      <w:divBdr>
        <w:top w:val="none" w:sz="0" w:space="0" w:color="auto"/>
        <w:left w:val="none" w:sz="0" w:space="0" w:color="auto"/>
        <w:bottom w:val="none" w:sz="0" w:space="0" w:color="auto"/>
        <w:right w:val="none" w:sz="0" w:space="0" w:color="auto"/>
      </w:divBdr>
    </w:div>
    <w:div w:id="68499525">
      <w:bodyDiv w:val="1"/>
      <w:marLeft w:val="0"/>
      <w:marRight w:val="0"/>
      <w:marTop w:val="0"/>
      <w:marBottom w:val="0"/>
      <w:divBdr>
        <w:top w:val="none" w:sz="0" w:space="0" w:color="auto"/>
        <w:left w:val="none" w:sz="0" w:space="0" w:color="auto"/>
        <w:bottom w:val="none" w:sz="0" w:space="0" w:color="auto"/>
        <w:right w:val="none" w:sz="0" w:space="0" w:color="auto"/>
      </w:divBdr>
    </w:div>
    <w:div w:id="126247604">
      <w:bodyDiv w:val="1"/>
      <w:marLeft w:val="0"/>
      <w:marRight w:val="0"/>
      <w:marTop w:val="0"/>
      <w:marBottom w:val="0"/>
      <w:divBdr>
        <w:top w:val="none" w:sz="0" w:space="0" w:color="auto"/>
        <w:left w:val="none" w:sz="0" w:space="0" w:color="auto"/>
        <w:bottom w:val="none" w:sz="0" w:space="0" w:color="auto"/>
        <w:right w:val="none" w:sz="0" w:space="0" w:color="auto"/>
      </w:divBdr>
    </w:div>
    <w:div w:id="291836717">
      <w:bodyDiv w:val="1"/>
      <w:marLeft w:val="0"/>
      <w:marRight w:val="0"/>
      <w:marTop w:val="0"/>
      <w:marBottom w:val="0"/>
      <w:divBdr>
        <w:top w:val="none" w:sz="0" w:space="0" w:color="auto"/>
        <w:left w:val="none" w:sz="0" w:space="0" w:color="auto"/>
        <w:bottom w:val="none" w:sz="0" w:space="0" w:color="auto"/>
        <w:right w:val="none" w:sz="0" w:space="0" w:color="auto"/>
      </w:divBdr>
    </w:div>
    <w:div w:id="311064845">
      <w:bodyDiv w:val="1"/>
      <w:marLeft w:val="0"/>
      <w:marRight w:val="0"/>
      <w:marTop w:val="0"/>
      <w:marBottom w:val="0"/>
      <w:divBdr>
        <w:top w:val="none" w:sz="0" w:space="0" w:color="auto"/>
        <w:left w:val="none" w:sz="0" w:space="0" w:color="auto"/>
        <w:bottom w:val="none" w:sz="0" w:space="0" w:color="auto"/>
        <w:right w:val="none" w:sz="0" w:space="0" w:color="auto"/>
      </w:divBdr>
    </w:div>
    <w:div w:id="982395825">
      <w:bodyDiv w:val="1"/>
      <w:marLeft w:val="0"/>
      <w:marRight w:val="0"/>
      <w:marTop w:val="0"/>
      <w:marBottom w:val="0"/>
      <w:divBdr>
        <w:top w:val="none" w:sz="0" w:space="0" w:color="auto"/>
        <w:left w:val="none" w:sz="0" w:space="0" w:color="auto"/>
        <w:bottom w:val="none" w:sz="0" w:space="0" w:color="auto"/>
        <w:right w:val="none" w:sz="0" w:space="0" w:color="auto"/>
      </w:divBdr>
    </w:div>
    <w:div w:id="1026831712">
      <w:bodyDiv w:val="1"/>
      <w:marLeft w:val="0"/>
      <w:marRight w:val="0"/>
      <w:marTop w:val="0"/>
      <w:marBottom w:val="0"/>
      <w:divBdr>
        <w:top w:val="none" w:sz="0" w:space="0" w:color="auto"/>
        <w:left w:val="none" w:sz="0" w:space="0" w:color="auto"/>
        <w:bottom w:val="none" w:sz="0" w:space="0" w:color="auto"/>
        <w:right w:val="none" w:sz="0" w:space="0" w:color="auto"/>
      </w:divBdr>
    </w:div>
    <w:div w:id="1133017444">
      <w:bodyDiv w:val="1"/>
      <w:marLeft w:val="0"/>
      <w:marRight w:val="0"/>
      <w:marTop w:val="0"/>
      <w:marBottom w:val="0"/>
      <w:divBdr>
        <w:top w:val="none" w:sz="0" w:space="0" w:color="auto"/>
        <w:left w:val="none" w:sz="0" w:space="0" w:color="auto"/>
        <w:bottom w:val="none" w:sz="0" w:space="0" w:color="auto"/>
        <w:right w:val="none" w:sz="0" w:space="0" w:color="auto"/>
      </w:divBdr>
    </w:div>
    <w:div w:id="1239289003">
      <w:bodyDiv w:val="1"/>
      <w:marLeft w:val="0"/>
      <w:marRight w:val="0"/>
      <w:marTop w:val="0"/>
      <w:marBottom w:val="0"/>
      <w:divBdr>
        <w:top w:val="none" w:sz="0" w:space="0" w:color="auto"/>
        <w:left w:val="none" w:sz="0" w:space="0" w:color="auto"/>
        <w:bottom w:val="none" w:sz="0" w:space="0" w:color="auto"/>
        <w:right w:val="none" w:sz="0" w:space="0" w:color="auto"/>
      </w:divBdr>
    </w:div>
    <w:div w:id="1365209318">
      <w:bodyDiv w:val="1"/>
      <w:marLeft w:val="0"/>
      <w:marRight w:val="0"/>
      <w:marTop w:val="0"/>
      <w:marBottom w:val="0"/>
      <w:divBdr>
        <w:top w:val="none" w:sz="0" w:space="0" w:color="auto"/>
        <w:left w:val="none" w:sz="0" w:space="0" w:color="auto"/>
        <w:bottom w:val="none" w:sz="0" w:space="0" w:color="auto"/>
        <w:right w:val="none" w:sz="0" w:space="0" w:color="auto"/>
      </w:divBdr>
    </w:div>
    <w:div w:id="1372926449">
      <w:bodyDiv w:val="1"/>
      <w:marLeft w:val="0"/>
      <w:marRight w:val="0"/>
      <w:marTop w:val="0"/>
      <w:marBottom w:val="0"/>
      <w:divBdr>
        <w:top w:val="none" w:sz="0" w:space="0" w:color="auto"/>
        <w:left w:val="none" w:sz="0" w:space="0" w:color="auto"/>
        <w:bottom w:val="none" w:sz="0" w:space="0" w:color="auto"/>
        <w:right w:val="none" w:sz="0" w:space="0" w:color="auto"/>
      </w:divBdr>
    </w:div>
    <w:div w:id="1658070421">
      <w:bodyDiv w:val="1"/>
      <w:marLeft w:val="0"/>
      <w:marRight w:val="0"/>
      <w:marTop w:val="0"/>
      <w:marBottom w:val="0"/>
      <w:divBdr>
        <w:top w:val="none" w:sz="0" w:space="0" w:color="auto"/>
        <w:left w:val="none" w:sz="0" w:space="0" w:color="auto"/>
        <w:bottom w:val="none" w:sz="0" w:space="0" w:color="auto"/>
        <w:right w:val="none" w:sz="0" w:space="0" w:color="auto"/>
      </w:divBdr>
    </w:div>
    <w:div w:id="1685938065">
      <w:bodyDiv w:val="1"/>
      <w:marLeft w:val="0"/>
      <w:marRight w:val="0"/>
      <w:marTop w:val="0"/>
      <w:marBottom w:val="0"/>
      <w:divBdr>
        <w:top w:val="none" w:sz="0" w:space="0" w:color="auto"/>
        <w:left w:val="none" w:sz="0" w:space="0" w:color="auto"/>
        <w:bottom w:val="none" w:sz="0" w:space="0" w:color="auto"/>
        <w:right w:val="none" w:sz="0" w:space="0" w:color="auto"/>
      </w:divBdr>
    </w:div>
    <w:div w:id="1695114146">
      <w:bodyDiv w:val="1"/>
      <w:marLeft w:val="0"/>
      <w:marRight w:val="0"/>
      <w:marTop w:val="0"/>
      <w:marBottom w:val="0"/>
      <w:divBdr>
        <w:top w:val="none" w:sz="0" w:space="0" w:color="auto"/>
        <w:left w:val="none" w:sz="0" w:space="0" w:color="auto"/>
        <w:bottom w:val="none" w:sz="0" w:space="0" w:color="auto"/>
        <w:right w:val="none" w:sz="0" w:space="0" w:color="auto"/>
      </w:divBdr>
    </w:div>
    <w:div w:id="2069497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o.lt/lt/namams/dujos/ka-reikia-zinoti-apie-duju-skaitiklius/skaitikliu-prieziura_1639/kaip-nurasyti-skaitiklio-rodmenis_1921.html" TargetMode="External"/><Relationship Id="rId18" Type="http://schemas.openxmlformats.org/officeDocument/2006/relationships/image" Target="media/image4.jpg"/><Relationship Id="rId26" Type="http://schemas.openxmlformats.org/officeDocument/2006/relationships/image" Target="media/image12.png"/><Relationship Id="rId21" Type="http://schemas.openxmlformats.org/officeDocument/2006/relationships/image" Target="media/image7.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so.lt/lt/namams/elektra/skaitikliai-ju-prieziura-ir-tikrinimas/skaitikliu-prieziura/kaip-nuimti-ir-uzdeti-plomba.html" TargetMode="External"/><Relationship Id="rId17" Type="http://schemas.openxmlformats.org/officeDocument/2006/relationships/image" Target="media/image3.png"/><Relationship Id="rId25" Type="http://schemas.openxmlformats.org/officeDocument/2006/relationships/image" Target="media/image11.jpeg"/><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o.lt/lt/namams/elektra/skaitikliai-ju-prieziura-ir-tikrinimas/skaitikliu-prieziura/kaip-atpazinti-blogai-veikianti-skaitikli.html" TargetMode="External"/><Relationship Id="rId24" Type="http://schemas.openxmlformats.org/officeDocument/2006/relationships/image" Target="media/image10.jpeg"/><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hyperlink" Target="https://www.eso.lt/lt/namams/elektra/skaitikliai-ju-prieziura-ir-tikrinimas/skaitikliu-prieziura/ka-daryti-sugedus-skaitikliams.html" TargetMode="External"/><Relationship Id="rId19" Type="http://schemas.openxmlformats.org/officeDocument/2006/relationships/image" Target="media/image5.jp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so.lt/lt/verslui/elektra_99/informacija-elektros-ir-duju-rinkos-dalyviams/elektros-ir-duju-tiekejai.html?sr=RVdTSUQ9ZTZuaXRmN3ViOWhiaWJjbmpmbmg2ODhsZzU&amp;fbclid=IwAR1H_eIOrAugS9RgGHCsDyf1xFzYjqNt1ST2evLw6mQK3u8cGOAVTSJ-k7o" TargetMode="External"/><Relationship Id="rId14" Type="http://schemas.openxmlformats.org/officeDocument/2006/relationships/hyperlink" Target="https://www.eso.lt/lt/namams/elektra/skaitikliai-ju-prieziura-ir-tikrinimas/skaitikliu-prieziura/kaip-nurasyti-skaitiklio-rodmenis.html"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www.regula.lt/"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0B3DF-F404-48D9-8B75-87ADBB65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29073</Words>
  <Characters>16572</Characters>
  <Application>Microsoft Office Word</Application>
  <DocSecurity>0</DocSecurity>
  <Lines>138</Lines>
  <Paragraphs>91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Paužienė</dc:creator>
  <cp:keywords/>
  <cp:lastModifiedBy>Greta Jatulionytė</cp:lastModifiedBy>
  <cp:revision>2</cp:revision>
  <cp:lastPrinted>2019-09-16T10:11:00Z</cp:lastPrinted>
  <dcterms:created xsi:type="dcterms:W3CDTF">2019-10-29T10:57:00Z</dcterms:created>
  <dcterms:modified xsi:type="dcterms:W3CDTF">2019-10-29T10:57:00Z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Vilma.Poliksiene@eso.lt</vt:lpwstr>
  </property>
  <property fmtid="{D5CDD505-2E9C-101B-9397-08002B2CF9AE}" pid="5" name="MSIP_Label_320c693d-44b7-4e16-b3dd-4fcd87401cf5_SetDate">
    <vt:lpwstr>2019-09-12T14:00:18.9017491Z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32e9465e-46a2-4a72-811e-e87b30f6ec63</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Vilma.Poliksiene@eso.lt</vt:lpwstr>
  </property>
  <property fmtid="{D5CDD505-2E9C-101B-9397-08002B2CF9AE}" pid="13" name="MSIP_Label_190751af-2442-49a7-b7b9-9f0bcce858c9_SetDate">
    <vt:lpwstr>2019-09-12T14:00:18.9017491Z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32e9465e-46a2-4a72-811e-e87b30f6ec63</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